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909B12" w14:textId="77777777" w:rsidR="00A569EA" w:rsidRDefault="00A569EA" w:rsidP="000F6045">
      <w:pPr>
        <w:pStyle w:val="Heading1"/>
        <w:spacing w:line="360" w:lineRule="auto"/>
        <w:ind w:left="432" w:hanging="432"/>
        <w:jc w:val="center"/>
        <w:rPr>
          <w:sz w:val="56"/>
          <w:szCs w:val="56"/>
          <w:lang w:val="en-GB"/>
        </w:rPr>
      </w:pPr>
      <w:r>
        <w:rPr>
          <w:noProof/>
          <w:sz w:val="56"/>
          <w:szCs w:val="56"/>
          <w:lang w:val="fi-FI" w:eastAsia="ja-JP"/>
        </w:rPr>
        <w:drawing>
          <wp:anchor distT="0" distB="0" distL="114300" distR="114300" simplePos="0" relativeHeight="251996160" behindDoc="0" locked="0" layoutInCell="1" allowOverlap="1" wp14:anchorId="35203ADB" wp14:editId="307EA100">
            <wp:simplePos x="0" y="0"/>
            <wp:positionH relativeFrom="column">
              <wp:posOffset>3962400</wp:posOffset>
            </wp:positionH>
            <wp:positionV relativeFrom="paragraph">
              <wp:posOffset>-520065</wp:posOffset>
            </wp:positionV>
            <wp:extent cx="1235710" cy="120459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ALA_LogoVerti_RGB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5710" cy="1204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99E9FD" w14:textId="77777777" w:rsidR="00E91F76" w:rsidRDefault="003002E5" w:rsidP="00803286">
      <w:pPr>
        <w:pStyle w:val="Heading1"/>
        <w:spacing w:line="360" w:lineRule="auto"/>
        <w:ind w:left="432" w:hanging="6"/>
        <w:jc w:val="center"/>
        <w:rPr>
          <w:sz w:val="56"/>
          <w:szCs w:val="56"/>
          <w:lang w:val="en-GB"/>
        </w:rPr>
      </w:pPr>
      <w:r>
        <w:rPr>
          <w:sz w:val="56"/>
          <w:szCs w:val="56"/>
          <w:lang w:val="en-GB"/>
        </w:rPr>
        <w:t xml:space="preserve">IALA’s activities </w:t>
      </w:r>
      <w:r w:rsidR="00E91F76">
        <w:rPr>
          <w:sz w:val="56"/>
          <w:szCs w:val="56"/>
          <w:lang w:val="en-GB"/>
        </w:rPr>
        <w:t>concerning</w:t>
      </w:r>
    </w:p>
    <w:p w14:paraId="44B270B1" w14:textId="77777777" w:rsidR="00944637" w:rsidRPr="00DD6DA6" w:rsidRDefault="00803286" w:rsidP="00E91F76">
      <w:pPr>
        <w:pStyle w:val="Heading1"/>
        <w:spacing w:before="0" w:line="360" w:lineRule="auto"/>
        <w:ind w:left="432" w:hanging="6"/>
        <w:jc w:val="center"/>
        <w:rPr>
          <w:sz w:val="56"/>
          <w:szCs w:val="56"/>
          <w:lang w:val="en-GB"/>
        </w:rPr>
      </w:pPr>
      <w:r>
        <w:rPr>
          <w:sz w:val="56"/>
          <w:szCs w:val="56"/>
          <w:lang w:val="en-GB"/>
        </w:rPr>
        <w:t xml:space="preserve">e-Navigation and related </w:t>
      </w:r>
      <w:r w:rsidR="003002E5">
        <w:rPr>
          <w:sz w:val="56"/>
          <w:szCs w:val="56"/>
          <w:lang w:val="en-GB"/>
        </w:rPr>
        <w:t xml:space="preserve">developments in the maritime domain </w:t>
      </w:r>
      <w:r w:rsidR="00A0250E">
        <w:rPr>
          <w:sz w:val="56"/>
          <w:szCs w:val="56"/>
          <w:lang w:val="en-GB"/>
        </w:rPr>
        <w:br/>
      </w:r>
      <w:r>
        <w:rPr>
          <w:sz w:val="44"/>
          <w:szCs w:val="44"/>
          <w:lang w:val="en-GB"/>
        </w:rPr>
        <w:t>“</w:t>
      </w:r>
      <w:r w:rsidRPr="00803286">
        <w:rPr>
          <w:sz w:val="44"/>
          <w:szCs w:val="44"/>
          <w:lang w:val="en-GB"/>
        </w:rPr>
        <w:t xml:space="preserve">A road map for </w:t>
      </w:r>
      <w:r w:rsidR="00123947" w:rsidRPr="00803286">
        <w:rPr>
          <w:sz w:val="44"/>
          <w:szCs w:val="44"/>
          <w:lang w:val="en-GB"/>
        </w:rPr>
        <w:t>2016 and beyond</w:t>
      </w:r>
      <w:r>
        <w:rPr>
          <w:sz w:val="44"/>
          <w:szCs w:val="44"/>
          <w:lang w:val="en-GB"/>
        </w:rPr>
        <w:t>”</w:t>
      </w:r>
    </w:p>
    <w:p w14:paraId="0C9A11CB" w14:textId="77777777" w:rsidR="00102ECF" w:rsidRDefault="003002E5" w:rsidP="00102ECF">
      <w:pPr>
        <w:rPr>
          <w:lang w:val="en-GB"/>
        </w:rPr>
      </w:pPr>
      <w:r>
        <w:rPr>
          <w:highlight w:val="yellow"/>
          <w:lang w:val="en-GB"/>
        </w:rPr>
        <w:t>NOTE to ENAV Committee WGs</w:t>
      </w:r>
      <w:r w:rsidR="00102ECF" w:rsidRPr="000A3452">
        <w:rPr>
          <w:highlight w:val="yellow"/>
          <w:lang w:val="en-GB"/>
        </w:rPr>
        <w:t xml:space="preserve">: </w:t>
      </w:r>
      <w:r w:rsidRPr="003002E5">
        <w:rPr>
          <w:highlight w:val="yellow"/>
          <w:lang w:val="en-GB"/>
        </w:rPr>
        <w:t>Please review the contents and comment in track changes</w:t>
      </w:r>
    </w:p>
    <w:p w14:paraId="0DA943E8" w14:textId="77777777" w:rsidR="009638AA" w:rsidRDefault="009638AA" w:rsidP="009638AA">
      <w:pPr>
        <w:rPr>
          <w:lang w:val="en-GB"/>
        </w:rPr>
      </w:pPr>
    </w:p>
    <w:p w14:paraId="319EE6BC" w14:textId="77777777" w:rsidR="009638AA" w:rsidRDefault="009638AA" w:rsidP="00102ECF">
      <w:pPr>
        <w:rPr>
          <w:lang w:val="en-GB"/>
        </w:rPr>
      </w:pPr>
    </w:p>
    <w:p w14:paraId="380690C4" w14:textId="77777777" w:rsidR="00102ECF" w:rsidRDefault="00102ECF">
      <w:pPr>
        <w:rPr>
          <w:lang w:val="en-GB"/>
        </w:rPr>
        <w:sectPr w:rsidR="00102ECF" w:rsidSect="009638A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14:paraId="6EEC7A34" w14:textId="77777777" w:rsidR="00A0250E" w:rsidRDefault="00A0250E" w:rsidP="00A0250E">
      <w:pPr>
        <w:jc w:val="both"/>
        <w:rPr>
          <w:lang w:val="en-GB"/>
        </w:rPr>
      </w:pPr>
      <w:r>
        <w:rPr>
          <w:lang w:val="en-GB"/>
        </w:rPr>
        <w:lastRenderedPageBreak/>
        <w:t>This document presents a high-level representation of how the overarching strategies and concepts like the former IMO Secretary General’s proposal of a Sustainable Maritime Transportation System (SMTS</w:t>
      </w:r>
      <w:r w:rsidRPr="00591160">
        <w:rPr>
          <w:lang w:val="en-GB"/>
        </w:rPr>
        <w:t>) [1], IMO’s e-Navigation [2</w:t>
      </w:r>
      <w:r>
        <w:rPr>
          <w:lang w:val="en-GB"/>
        </w:rPr>
        <w:t xml:space="preserve">; </w:t>
      </w:r>
      <w:r w:rsidRPr="00591160">
        <w:rPr>
          <w:lang w:val="en-GB"/>
        </w:rPr>
        <w:t>3; 4] and IHO’s Universal Hydrographic Data Model (</w:t>
      </w:r>
      <w:r>
        <w:rPr>
          <w:lang w:val="en-GB"/>
        </w:rPr>
        <w:t xml:space="preserve">UHDM; </w:t>
      </w:r>
      <w:r w:rsidRPr="00591160">
        <w:rPr>
          <w:lang w:val="en-GB"/>
        </w:rPr>
        <w:t>S-100) [5] are applied</w:t>
      </w:r>
      <w:r>
        <w:rPr>
          <w:lang w:val="en-GB"/>
        </w:rPr>
        <w:t xml:space="preserve"> in a coordinated manner to IALA’s remit and when relevant milestones of that IALA road map are supposed to be achieved.</w:t>
      </w:r>
    </w:p>
    <w:p w14:paraId="01191647" w14:textId="77777777" w:rsidR="00A0250E" w:rsidRDefault="00A0250E" w:rsidP="00770AA9">
      <w:pPr>
        <w:jc w:val="both"/>
        <w:rPr>
          <w:lang w:val="en-GB"/>
        </w:rPr>
      </w:pPr>
      <w:r>
        <w:rPr>
          <w:lang w:val="en-GB"/>
        </w:rPr>
        <w:t xml:space="preserve">An introduction into the relationship between the SMTS, e-Navigation and several of the operation/technical concepts introduced in this road map is given </w:t>
      </w:r>
    </w:p>
    <w:p w14:paraId="3A785F29" w14:textId="77777777" w:rsidR="00A0250E" w:rsidRPr="00670915" w:rsidRDefault="00A0250E" w:rsidP="00A0250E">
      <w:pPr>
        <w:pStyle w:val="ListParagraph"/>
        <w:numPr>
          <w:ilvl w:val="0"/>
          <w:numId w:val="17"/>
        </w:numPr>
        <w:jc w:val="both"/>
        <w:rPr>
          <w:lang w:val="en-GB"/>
        </w:rPr>
      </w:pPr>
      <w:r w:rsidRPr="00670915">
        <w:rPr>
          <w:lang w:val="en-GB"/>
        </w:rPr>
        <w:t xml:space="preserve">in IALA Guideline 1113 </w:t>
      </w:r>
      <w:r w:rsidR="00102ECF">
        <w:rPr>
          <w:lang w:val="en-GB"/>
        </w:rPr>
        <w:t xml:space="preserve">on </w:t>
      </w:r>
      <w:r w:rsidR="00102ECF" w:rsidRPr="00102ECF">
        <w:rPr>
          <w:lang w:val="en-GB"/>
        </w:rPr>
        <w:t>Design and Implementation Principles for</w:t>
      </w:r>
      <w:r w:rsidR="00102ECF">
        <w:rPr>
          <w:lang w:val="en-GB"/>
        </w:rPr>
        <w:t xml:space="preserve"> </w:t>
      </w:r>
      <w:r w:rsidR="00102ECF" w:rsidRPr="00102ECF">
        <w:rPr>
          <w:lang w:val="en-GB"/>
        </w:rPr>
        <w:t>Harmonised System Architectures of Shore</w:t>
      </w:r>
      <w:r w:rsidR="00102ECF">
        <w:rPr>
          <w:lang w:val="en-GB"/>
        </w:rPr>
        <w:t>-</w:t>
      </w:r>
      <w:r w:rsidR="00102ECF" w:rsidRPr="00102ECF">
        <w:rPr>
          <w:lang w:val="en-GB"/>
        </w:rPr>
        <w:t>based</w:t>
      </w:r>
      <w:r w:rsidR="00102ECF">
        <w:rPr>
          <w:lang w:val="en-GB"/>
        </w:rPr>
        <w:t xml:space="preserve"> </w:t>
      </w:r>
      <w:r w:rsidR="00102ECF" w:rsidRPr="00102ECF">
        <w:rPr>
          <w:lang w:val="en-GB"/>
        </w:rPr>
        <w:t>Infrastructure</w:t>
      </w:r>
      <w:r w:rsidRPr="00670915">
        <w:rPr>
          <w:lang w:val="en-GB"/>
        </w:rPr>
        <w:t xml:space="preserve">, culminating in </w:t>
      </w:r>
      <w:r w:rsidR="006F16CB">
        <w:rPr>
          <w:lang w:val="en-GB"/>
        </w:rPr>
        <w:t xml:space="preserve">its </w:t>
      </w:r>
      <w:r w:rsidRPr="00670915">
        <w:rPr>
          <w:lang w:val="en-GB"/>
        </w:rPr>
        <w:t xml:space="preserve">Table 2, </w:t>
      </w:r>
      <w:r>
        <w:rPr>
          <w:lang w:val="en-GB"/>
        </w:rPr>
        <w:t xml:space="preserve">[6] </w:t>
      </w:r>
      <w:r w:rsidRPr="00670915">
        <w:rPr>
          <w:lang w:val="en-GB"/>
        </w:rPr>
        <w:t>and</w:t>
      </w:r>
    </w:p>
    <w:p w14:paraId="36E778AB" w14:textId="77777777" w:rsidR="00A0250E" w:rsidRPr="00670915" w:rsidRDefault="00A0250E" w:rsidP="00A0250E">
      <w:pPr>
        <w:pStyle w:val="ListParagraph"/>
        <w:numPr>
          <w:ilvl w:val="0"/>
          <w:numId w:val="17"/>
        </w:numPr>
        <w:jc w:val="both"/>
        <w:rPr>
          <w:lang w:val="en-GB"/>
        </w:rPr>
      </w:pPr>
      <w:r w:rsidRPr="00670915">
        <w:rPr>
          <w:lang w:val="en-GB"/>
        </w:rPr>
        <w:t>in the ACCSEAS e-Navigation Architecture Report [</w:t>
      </w:r>
      <w:r>
        <w:rPr>
          <w:lang w:val="en-GB"/>
        </w:rPr>
        <w:t>7</w:t>
      </w:r>
      <w:r w:rsidRPr="00670915">
        <w:rPr>
          <w:lang w:val="en-GB"/>
        </w:rPr>
        <w:t>].</w:t>
      </w:r>
    </w:p>
    <w:p w14:paraId="690D1614" w14:textId="77777777" w:rsidR="00A0250E" w:rsidRDefault="00A0250E" w:rsidP="00A0250E">
      <w:pPr>
        <w:rPr>
          <w:lang w:val="en-GB"/>
        </w:rPr>
      </w:pPr>
      <w:r>
        <w:rPr>
          <w:lang w:val="en-GB"/>
        </w:rPr>
        <w:t xml:space="preserve">For further </w:t>
      </w:r>
      <w:r w:rsidR="006F16CB">
        <w:rPr>
          <w:lang w:val="en-GB"/>
        </w:rPr>
        <w:t>introduction to</w:t>
      </w:r>
      <w:r>
        <w:rPr>
          <w:lang w:val="en-GB"/>
        </w:rPr>
        <w:t xml:space="preserve"> the application of IHO’s UHDM/S-100 framework to the IALA domain, compare IALA Guideline 1106 </w:t>
      </w:r>
      <w:r w:rsidR="00102ECF">
        <w:rPr>
          <w:lang w:val="en-GB"/>
        </w:rPr>
        <w:t xml:space="preserve">on </w:t>
      </w:r>
      <w:r w:rsidR="00102ECF" w:rsidRPr="006F16CB">
        <w:rPr>
          <w:lang w:val="en-GB"/>
        </w:rPr>
        <w:t>Producing an IALA S-100 Product Specification</w:t>
      </w:r>
      <w:r w:rsidR="00102ECF">
        <w:rPr>
          <w:lang w:val="en-GB"/>
        </w:rPr>
        <w:t xml:space="preserve"> </w:t>
      </w:r>
      <w:r>
        <w:rPr>
          <w:lang w:val="en-GB"/>
        </w:rPr>
        <w:t>[8].</w:t>
      </w:r>
      <w:r w:rsidR="00CD414B">
        <w:rPr>
          <w:lang w:val="en-GB"/>
        </w:rPr>
        <w:t xml:space="preserve"> </w:t>
      </w:r>
      <w:r w:rsidR="00CD414B">
        <w:rPr>
          <w:noProof/>
          <w:lang w:val="en-GB" w:eastAsia="en-GB"/>
        </w:rPr>
        <w:t>Also, it is necessary to</w:t>
      </w:r>
      <w:r w:rsidR="00CD414B" w:rsidRPr="00CD414B">
        <w:rPr>
          <w:noProof/>
          <w:lang w:val="en-GB" w:eastAsia="en-GB"/>
        </w:rPr>
        <w:t xml:space="preserve"> </w:t>
      </w:r>
      <w:r w:rsidR="00CD414B" w:rsidRPr="00CD414B">
        <w:rPr>
          <w:lang w:val="en-GB"/>
        </w:rPr>
        <w:t xml:space="preserve">identify </w:t>
      </w:r>
      <w:r w:rsidR="00CD414B">
        <w:rPr>
          <w:lang w:val="en-GB"/>
        </w:rPr>
        <w:t xml:space="preserve">the emerging </w:t>
      </w:r>
      <w:r w:rsidR="00CD414B" w:rsidRPr="00CD414B">
        <w:rPr>
          <w:lang w:val="en-GB"/>
        </w:rPr>
        <w:t xml:space="preserve">S-1xx </w:t>
      </w:r>
      <w:r w:rsidR="00CD414B">
        <w:rPr>
          <w:lang w:val="en-GB"/>
        </w:rPr>
        <w:t>specifications of IHO</w:t>
      </w:r>
      <w:r w:rsidR="00CD414B" w:rsidRPr="00CD414B">
        <w:rPr>
          <w:lang w:val="en-GB"/>
        </w:rPr>
        <w:t xml:space="preserve"> </w:t>
      </w:r>
      <w:r w:rsidR="00CD414B">
        <w:rPr>
          <w:lang w:val="en-GB"/>
        </w:rPr>
        <w:t xml:space="preserve">and their </w:t>
      </w:r>
      <w:r w:rsidR="00CD414B" w:rsidRPr="00CD414B">
        <w:rPr>
          <w:lang w:val="en-GB"/>
        </w:rPr>
        <w:t>relevan</w:t>
      </w:r>
      <w:r w:rsidR="00CD414B">
        <w:rPr>
          <w:lang w:val="en-GB"/>
        </w:rPr>
        <w:t>ce</w:t>
      </w:r>
      <w:r w:rsidR="00CD414B" w:rsidRPr="00CD414B">
        <w:rPr>
          <w:lang w:val="en-GB"/>
        </w:rPr>
        <w:t xml:space="preserve"> to IALA</w:t>
      </w:r>
      <w:r w:rsidR="00CD414B">
        <w:rPr>
          <w:lang w:val="en-GB"/>
        </w:rPr>
        <w:t>’s own product specifications</w:t>
      </w:r>
      <w:r w:rsidR="00CD414B" w:rsidRPr="00CD414B">
        <w:rPr>
          <w:lang w:val="en-GB"/>
        </w:rPr>
        <w:t xml:space="preserve"> S-2xx.</w:t>
      </w:r>
    </w:p>
    <w:p w14:paraId="3614F4ED" w14:textId="77777777" w:rsidR="00A0250E" w:rsidRDefault="00A0250E" w:rsidP="00A0250E">
      <w:pPr>
        <w:rPr>
          <w:lang w:val="en-GB"/>
        </w:rPr>
      </w:pPr>
      <w:r>
        <w:rPr>
          <w:lang w:val="en-GB"/>
        </w:rPr>
        <w:t>The graphical representation in the road map has the following meaning:</w:t>
      </w:r>
    </w:p>
    <w:p w14:paraId="5D050502" w14:textId="77777777" w:rsidR="00A0250E" w:rsidRDefault="00A0250E" w:rsidP="00A0250E">
      <w:pPr>
        <w:pStyle w:val="ListParagraph"/>
        <w:numPr>
          <w:ilvl w:val="0"/>
          <w:numId w:val="18"/>
        </w:numPr>
        <w:rPr>
          <w:lang w:val="en-GB"/>
        </w:rPr>
      </w:pPr>
      <w:r>
        <w:rPr>
          <w:lang w:val="en-GB"/>
        </w:rPr>
        <w:t xml:space="preserve">An individual </w:t>
      </w:r>
      <w:r w:rsidRPr="00A0250E">
        <w:rPr>
          <w:i/>
          <w:lang w:val="en-GB"/>
        </w:rPr>
        <w:t>ellipse</w:t>
      </w:r>
      <w:r>
        <w:rPr>
          <w:lang w:val="en-GB"/>
        </w:rPr>
        <w:t xml:space="preserve"> designates a milestone when the task indicated by the road map should be completed. The different colours of the ellipses only serve editorial purposes.</w:t>
      </w:r>
    </w:p>
    <w:p w14:paraId="249E008F" w14:textId="77777777" w:rsidR="00A0250E" w:rsidRPr="00A0250E" w:rsidRDefault="00A0250E" w:rsidP="00A0250E">
      <w:pPr>
        <w:pStyle w:val="ListParagraph"/>
        <w:numPr>
          <w:ilvl w:val="0"/>
          <w:numId w:val="18"/>
        </w:numPr>
        <w:rPr>
          <w:i/>
          <w:lang w:val="en-GB"/>
        </w:rPr>
      </w:pPr>
      <w:r w:rsidRPr="005352CA">
        <w:rPr>
          <w:lang w:val="en-GB"/>
        </w:rPr>
        <w:t xml:space="preserve">The ellipse </w:t>
      </w:r>
      <w:r w:rsidRPr="005352CA">
        <w:rPr>
          <w:highlight w:val="yellow"/>
          <w:lang w:val="en-GB"/>
        </w:rPr>
        <w:t>[eventually]</w:t>
      </w:r>
      <w:r w:rsidRPr="005352CA">
        <w:rPr>
          <w:lang w:val="en-GB"/>
        </w:rPr>
        <w:t xml:space="preserve"> contains the designation of the group or entity within IALA who is responsible for the fulfilment of the tasks associated. For example: “ENAV WG2” designates the WG2 of the E</w:t>
      </w:r>
      <w:r>
        <w:rPr>
          <w:lang w:val="en-GB"/>
        </w:rPr>
        <w:t xml:space="preserve">NAV Committee; “VTS WG1” designates the WG1 of the VTS Committee; “PAP” designates the “Policy Advisory Panel” and so forth. </w:t>
      </w:r>
      <w:r w:rsidRPr="00A0250E">
        <w:rPr>
          <w:i/>
          <w:lang w:val="en-GB"/>
        </w:rPr>
        <w:t>It should be noted, that the road map is IALA-wide in perspective.</w:t>
      </w:r>
    </w:p>
    <w:p w14:paraId="5C8837D4" w14:textId="77777777" w:rsidR="00A0250E" w:rsidRDefault="00A0250E" w:rsidP="00A0250E">
      <w:pPr>
        <w:pStyle w:val="ListParagraph"/>
        <w:numPr>
          <w:ilvl w:val="0"/>
          <w:numId w:val="18"/>
        </w:numPr>
        <w:rPr>
          <w:lang w:val="en-GB"/>
        </w:rPr>
      </w:pPr>
      <w:r>
        <w:rPr>
          <w:lang w:val="en-GB"/>
        </w:rPr>
        <w:t xml:space="preserve">The </w:t>
      </w:r>
      <w:r w:rsidRPr="00A0250E">
        <w:rPr>
          <w:i/>
          <w:lang w:val="en-GB"/>
        </w:rPr>
        <w:t>arrow</w:t>
      </w:r>
      <w:r>
        <w:rPr>
          <w:lang w:val="en-GB"/>
        </w:rPr>
        <w:t xml:space="preserve"> designates a continuous process, where the start and/or end points of the process are be given.</w:t>
      </w:r>
    </w:p>
    <w:p w14:paraId="70D29D99" w14:textId="77777777" w:rsidR="00A0250E" w:rsidRPr="00A0250E" w:rsidRDefault="00A0250E" w:rsidP="00A0250E">
      <w:pPr>
        <w:pStyle w:val="ListParagraph"/>
        <w:numPr>
          <w:ilvl w:val="0"/>
          <w:numId w:val="18"/>
        </w:numPr>
        <w:rPr>
          <w:highlight w:val="yellow"/>
          <w:lang w:val="en-GB"/>
        </w:rPr>
      </w:pPr>
      <w:r w:rsidRPr="00A0250E">
        <w:rPr>
          <w:highlight w:val="yellow"/>
          <w:lang w:val="en-GB"/>
        </w:rPr>
        <w:t>[Several Ellipses and arrows can be combined to designate several meaningful milestones within a continuous process, and their meaning is explained. This way of designation may be required for complex tasks.]</w:t>
      </w:r>
    </w:p>
    <w:p w14:paraId="5AF4F1C3" w14:textId="77777777" w:rsidR="009638AA" w:rsidRDefault="009638AA" w:rsidP="009638AA">
      <w:pPr>
        <w:rPr>
          <w:lang w:val="en-GB"/>
        </w:rPr>
      </w:pPr>
    </w:p>
    <w:p w14:paraId="01EBB75C" w14:textId="77777777" w:rsidR="00102ECF" w:rsidRDefault="00102ECF">
      <w:pPr>
        <w:rPr>
          <w:lang w:val="en-GB"/>
        </w:rPr>
      </w:pPr>
      <w:r>
        <w:rPr>
          <w:lang w:val="en-GB"/>
        </w:rPr>
        <w:br w:type="page"/>
      </w:r>
    </w:p>
    <w:p w14:paraId="4AE5FF04" w14:textId="77777777" w:rsidR="00451941" w:rsidRPr="009638AA" w:rsidRDefault="00451941" w:rsidP="00451941">
      <w:pPr>
        <w:pStyle w:val="ListParagraph"/>
        <w:numPr>
          <w:ilvl w:val="0"/>
          <w:numId w:val="8"/>
        </w:numPr>
        <w:spacing w:after="0" w:line="360" w:lineRule="auto"/>
        <w:ind w:right="6305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Requirements derivation and traceability</w:t>
      </w:r>
      <w:r w:rsidR="00DC0287">
        <w:rPr>
          <w:b/>
          <w:sz w:val="20"/>
          <w:szCs w:val="20"/>
        </w:rPr>
        <w:t xml:space="preserve"> </w:t>
      </w:r>
      <w:r w:rsidR="00DC0287" w:rsidRPr="009638AA">
        <w:rPr>
          <w:sz w:val="20"/>
          <w:szCs w:val="20"/>
        </w:rPr>
        <w:t>(</w:t>
      </w:r>
      <w:r w:rsidR="005352CA">
        <w:rPr>
          <w:sz w:val="20"/>
          <w:szCs w:val="20"/>
        </w:rPr>
        <w:t>[6]</w:t>
      </w:r>
      <w:r w:rsidR="009638AA" w:rsidRPr="009638AA">
        <w:rPr>
          <w:sz w:val="20"/>
          <w:szCs w:val="20"/>
        </w:rPr>
        <w:t>, T</w:t>
      </w:r>
      <w:r w:rsidR="00DC0287" w:rsidRPr="009638AA">
        <w:rPr>
          <w:sz w:val="20"/>
          <w:szCs w:val="20"/>
        </w:rPr>
        <w:t>able 2</w:t>
      </w:r>
      <w:r w:rsidR="009638AA" w:rsidRPr="009638AA">
        <w:rPr>
          <w:sz w:val="20"/>
          <w:szCs w:val="20"/>
        </w:rPr>
        <w:t>, refers</w:t>
      </w:r>
      <w:r w:rsidR="00DC0287" w:rsidRPr="009638AA">
        <w:rPr>
          <w:sz w:val="20"/>
          <w:szCs w:val="20"/>
        </w:rPr>
        <w:t>)</w:t>
      </w:r>
    </w:p>
    <w:p w14:paraId="747517F1" w14:textId="77777777" w:rsidR="00451941" w:rsidRPr="00770AA9" w:rsidRDefault="00974521" w:rsidP="00770AA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GB" w:eastAsia="en-GB"/>
        </w:rPr>
      </w:pPr>
      <w:r w:rsidRPr="009673A1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04F354BF" wp14:editId="0606CB67">
                <wp:simplePos x="0" y="0"/>
                <wp:positionH relativeFrom="column">
                  <wp:posOffset>4400856</wp:posOffset>
                </wp:positionH>
                <wp:positionV relativeFrom="paragraph">
                  <wp:posOffset>137883</wp:posOffset>
                </wp:positionV>
                <wp:extent cx="1516186" cy="0"/>
                <wp:effectExtent l="0" t="0" r="8255" b="19050"/>
                <wp:wrapNone/>
                <wp:docPr id="340" name="Straight Connector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618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B20D05" id="Straight Connector 316" o:spid="_x0000_s1026" style="position:absolute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5pt,10.85pt" to="465.9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" strokecolor="#f79646">
                <v:stroke dashstyle="3 1"/>
              </v:line>
            </w:pict>
          </mc:Fallback>
        </mc:AlternateContent>
      </w:r>
      <w:r w:rsidR="009638AA" w:rsidRPr="002E318D">
        <w:rPr>
          <w:noProof/>
          <w:sz w:val="20"/>
          <w:szCs w:val="20"/>
          <w:lang w:val="fi-FI" w:eastAsia="ja-JP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4DB5E1BE" wp14:editId="55A2201F">
                <wp:simplePos x="0" y="0"/>
                <wp:positionH relativeFrom="column">
                  <wp:posOffset>5993130</wp:posOffset>
                </wp:positionH>
                <wp:positionV relativeFrom="paragraph">
                  <wp:posOffset>22860</wp:posOffset>
                </wp:positionV>
                <wp:extent cx="3488055" cy="128270"/>
                <wp:effectExtent l="0" t="19050" r="36195" b="43180"/>
                <wp:wrapNone/>
                <wp:docPr id="368" name="Right Arrow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8055" cy="128270"/>
                        </a:xfrm>
                        <a:prstGeom prst="rightArrow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F7964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AE310E" w14:textId="77777777" w:rsidR="0026484F" w:rsidRDefault="0026484F" w:rsidP="00DC0287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B5E1B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14" o:spid="_x0000_s1026" type="#_x0000_t13" style="position:absolute;left:0;text-align:left;margin-left:471.9pt;margin-top:1.8pt;width:274.65pt;height:10.1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" adj="21203" fillcolor="#f79646" strokecolor="#b66d31" strokeweight="2pt">
                <v:textbox>
                  <w:txbxContent>
                    <w:p w14:paraId="34AE310E" w14:textId="77777777" w:rsidR="0026484F" w:rsidRDefault="0026484F" w:rsidP="00DC0287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8258DE" w:rsidRPr="008258DE">
        <w:rPr>
          <w:noProof/>
          <w:lang w:val="en-US" w:eastAsia="de-DE"/>
        </w:rPr>
        <w:t>Contribute</w:t>
      </w:r>
      <w:r>
        <w:rPr>
          <w:noProof/>
          <w:lang w:val="en-GB" w:eastAsia="en-GB"/>
        </w:rPr>
        <w:t xml:space="preserve"> </w:t>
      </w:r>
      <w:r w:rsidR="008258DE">
        <w:rPr>
          <w:noProof/>
          <w:lang w:val="en-GB" w:eastAsia="en-GB"/>
        </w:rPr>
        <w:t>to/liase with</w:t>
      </w:r>
      <w:r>
        <w:rPr>
          <w:noProof/>
          <w:lang w:val="en-GB" w:eastAsia="en-GB"/>
        </w:rPr>
        <w:t xml:space="preserve"> the development of the </w:t>
      </w:r>
      <w:r w:rsidR="00451941" w:rsidRPr="00770AA9">
        <w:rPr>
          <w:noProof/>
          <w:lang w:val="en-GB" w:eastAsia="en-GB"/>
        </w:rPr>
        <w:t>Sustainable Maritime Transportation System (SMTS) (as source for</w:t>
      </w:r>
      <w:r w:rsidR="00451941">
        <w:rPr>
          <w:sz w:val="20"/>
          <w:szCs w:val="20"/>
        </w:rPr>
        <w:t xml:space="preserve"> </w:t>
      </w:r>
      <w:r w:rsidR="00451941" w:rsidRPr="00770AA9">
        <w:rPr>
          <w:noProof/>
          <w:lang w:val="en-GB" w:eastAsia="en-GB"/>
        </w:rPr>
        <w:t xml:space="preserve">requirements) </w:t>
      </w:r>
    </w:p>
    <w:p w14:paraId="4B246113" w14:textId="77777777" w:rsidR="00DC0287" w:rsidRPr="00770AA9" w:rsidRDefault="001A6F78" w:rsidP="00770AA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770AA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47B726E5" wp14:editId="585BECAB">
                <wp:simplePos x="0" y="0"/>
                <wp:positionH relativeFrom="column">
                  <wp:posOffset>4645025</wp:posOffset>
                </wp:positionH>
                <wp:positionV relativeFrom="paragraph">
                  <wp:posOffset>133985</wp:posOffset>
                </wp:positionV>
                <wp:extent cx="1275080" cy="0"/>
                <wp:effectExtent l="0" t="0" r="20320" b="19050"/>
                <wp:wrapNone/>
                <wp:docPr id="320" name="Straight Connector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50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FAB0E8" id="Straight Connector 415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75pt,10.55pt" to="466.1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" strokecolor="#f79646">
                <v:stroke dashstyle="3 1"/>
              </v:line>
            </w:pict>
          </mc:Fallback>
        </mc:AlternateContent>
      </w:r>
      <w:r w:rsidR="00CE2A66" w:rsidRPr="00770AA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59932EEA" wp14:editId="7E7BBC31">
                <wp:simplePos x="0" y="0"/>
                <wp:positionH relativeFrom="column">
                  <wp:posOffset>5985862</wp:posOffset>
                </wp:positionH>
                <wp:positionV relativeFrom="paragraph">
                  <wp:posOffset>30864</wp:posOffset>
                </wp:positionV>
                <wp:extent cx="3495739" cy="116840"/>
                <wp:effectExtent l="0" t="19050" r="47625" b="35560"/>
                <wp:wrapNone/>
                <wp:docPr id="321" name="Right Arrow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739" cy="116840"/>
                        </a:xfrm>
                        <a:prstGeom prst="rightArrow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F7964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9992585" w14:textId="77777777" w:rsidR="0026484F" w:rsidRDefault="0026484F" w:rsidP="00451941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932EEA" id="_x0000_s1027" type="#_x0000_t13" style="position:absolute;left:0;text-align:left;margin-left:471.35pt;margin-top:2.45pt;width:275.25pt;height:9.2pt;z-index:252013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" adj="21239" fillcolor="#f79646" strokecolor="#b66d31" strokeweight="2pt">
                <v:textbox>
                  <w:txbxContent>
                    <w:p w14:paraId="29992585" w14:textId="77777777" w:rsidR="0026484F" w:rsidRDefault="0026484F" w:rsidP="00451941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DC0287" w:rsidRPr="00770AA9">
        <w:rPr>
          <w:noProof/>
          <w:lang w:val="en-US" w:eastAsia="de-DE"/>
        </w:rPr>
        <w:t xml:space="preserve">Clarify user requirements as required, including shipboard user </w:t>
      </w:r>
    </w:p>
    <w:p w14:paraId="4DACFEBA" w14:textId="77777777" w:rsidR="00974521" w:rsidRPr="009B6049" w:rsidRDefault="009B6049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770AA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6BEFA74C" wp14:editId="63F2066B">
                <wp:simplePos x="0" y="0"/>
                <wp:positionH relativeFrom="column">
                  <wp:posOffset>4787153</wp:posOffset>
                </wp:positionH>
                <wp:positionV relativeFrom="paragraph">
                  <wp:posOffset>133506</wp:posOffset>
                </wp:positionV>
                <wp:extent cx="1141207" cy="0"/>
                <wp:effectExtent l="0" t="0" r="1905" b="19050"/>
                <wp:wrapNone/>
                <wp:docPr id="322" name="Straight Connector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120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F3D655" id="Straight Connector 413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95pt,10.5pt" to="466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" strokecolor="#f79646">
                <v:stroke dashstyle="3 1"/>
              </v:line>
            </w:pict>
          </mc:Fallback>
        </mc:AlternateContent>
      </w:r>
      <w:r w:rsidR="00974521" w:rsidRPr="00770AA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56ED21CB" wp14:editId="62364A4D">
                <wp:simplePos x="0" y="0"/>
                <wp:positionH relativeFrom="column">
                  <wp:posOffset>5991860</wp:posOffset>
                </wp:positionH>
                <wp:positionV relativeFrom="paragraph">
                  <wp:posOffset>29210</wp:posOffset>
                </wp:positionV>
                <wp:extent cx="3495675" cy="116840"/>
                <wp:effectExtent l="0" t="19050" r="47625" b="35560"/>
                <wp:wrapNone/>
                <wp:docPr id="344" name="Right Arrow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116840"/>
                        </a:xfrm>
                        <a:prstGeom prst="rightArrow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F7964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360BD13" w14:textId="77777777" w:rsidR="0026484F" w:rsidRDefault="0026484F" w:rsidP="00974521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ED21CB" id="_x0000_s1028" type="#_x0000_t13" style="position:absolute;left:0;text-align:left;margin-left:471.8pt;margin-top:2.3pt;width:275.25pt;height:9.2pt;z-index:252082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" adj="21239" fillcolor="#f79646" strokecolor="#b66d31" strokeweight="2pt">
                <v:textbox>
                  <w:txbxContent>
                    <w:p w14:paraId="2360BD13" w14:textId="77777777" w:rsidR="0026484F" w:rsidRDefault="0026484F" w:rsidP="00974521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974521" w:rsidRPr="009B6049">
        <w:rPr>
          <w:noProof/>
          <w:lang w:val="en-US" w:eastAsia="de-DE"/>
        </w:rPr>
        <w:t>Derive system requirements, as required, from user requirements</w:t>
      </w:r>
    </w:p>
    <w:p w14:paraId="00B503D6" w14:textId="77777777" w:rsidR="00451941" w:rsidRPr="00770AA9" w:rsidRDefault="00974521" w:rsidP="00770AA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770AA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57CD58D8" wp14:editId="7BD62D62">
                <wp:simplePos x="0" y="0"/>
                <wp:positionH relativeFrom="column">
                  <wp:posOffset>4024338</wp:posOffset>
                </wp:positionH>
                <wp:positionV relativeFrom="paragraph">
                  <wp:posOffset>132063</wp:posOffset>
                </wp:positionV>
                <wp:extent cx="1896983" cy="0"/>
                <wp:effectExtent l="0" t="0" r="8255" b="19050"/>
                <wp:wrapNone/>
                <wp:docPr id="341" name="Straight Connector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698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862398" id="Straight Connector 413" o:spid="_x0000_s1026" style="position:absolute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6.9pt,10.4pt" to="466.2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" strokecolor="#f79646">
                <v:stroke dashstyle="3 1"/>
              </v:line>
            </w:pict>
          </mc:Fallback>
        </mc:AlternateContent>
      </w:r>
      <w:r w:rsidR="00CE2A66" w:rsidRPr="00770AA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6297FD6A" wp14:editId="7BE1AC3D">
                <wp:simplePos x="0" y="0"/>
                <wp:positionH relativeFrom="column">
                  <wp:posOffset>5985862</wp:posOffset>
                </wp:positionH>
                <wp:positionV relativeFrom="paragraph">
                  <wp:posOffset>41931</wp:posOffset>
                </wp:positionV>
                <wp:extent cx="3495739" cy="116840"/>
                <wp:effectExtent l="0" t="19050" r="47625" b="35560"/>
                <wp:wrapNone/>
                <wp:docPr id="369" name="Right Arrow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739" cy="116840"/>
                        </a:xfrm>
                        <a:prstGeom prst="rightArrow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F7964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510186" w14:textId="77777777" w:rsidR="0026484F" w:rsidRDefault="0026484F" w:rsidP="00DC0287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97FD6A" id="_x0000_s1029" type="#_x0000_t13" style="position:absolute;left:0;text-align:left;margin-left:471.35pt;margin-top:3.3pt;width:275.25pt;height:9.2pt;z-index:252039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" adj="21239" fillcolor="#f79646" strokecolor="#b66d31" strokeweight="2pt">
                <v:textbox>
                  <w:txbxContent>
                    <w:p w14:paraId="76510186" w14:textId="77777777" w:rsidR="0026484F" w:rsidRDefault="0026484F" w:rsidP="00DC0287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451941" w:rsidRPr="00770AA9">
        <w:rPr>
          <w:noProof/>
          <w:lang w:val="en-US" w:eastAsia="de-DE"/>
        </w:rPr>
        <w:t xml:space="preserve">Develop </w:t>
      </w:r>
      <w:r w:rsidRPr="009B6049">
        <w:rPr>
          <w:noProof/>
          <w:lang w:val="en-US" w:eastAsia="de-DE"/>
        </w:rPr>
        <w:t>scope</w:t>
      </w:r>
      <w:r w:rsidR="00451941" w:rsidRPr="00770AA9">
        <w:rPr>
          <w:noProof/>
          <w:lang w:val="en-US" w:eastAsia="de-DE"/>
        </w:rPr>
        <w:t xml:space="preserve"> </w:t>
      </w:r>
      <w:r w:rsidRPr="009B6049">
        <w:rPr>
          <w:noProof/>
          <w:lang w:val="en-US" w:eastAsia="de-DE"/>
        </w:rPr>
        <w:t>of</w:t>
      </w:r>
      <w:r w:rsidR="00451941" w:rsidRPr="00770AA9">
        <w:rPr>
          <w:noProof/>
          <w:lang w:val="en-US" w:eastAsia="de-DE"/>
        </w:rPr>
        <w:t xml:space="preserve"> </w:t>
      </w:r>
      <w:r w:rsidRPr="009B6049">
        <w:rPr>
          <w:noProof/>
          <w:lang w:val="en-US" w:eastAsia="de-DE"/>
        </w:rPr>
        <w:t xml:space="preserve">IALA administered </w:t>
      </w:r>
      <w:r w:rsidR="008258DE" w:rsidRPr="009B6049">
        <w:rPr>
          <w:noProof/>
          <w:lang w:val="en-US" w:eastAsia="de-DE"/>
        </w:rPr>
        <w:t xml:space="preserve">S-100 </w:t>
      </w:r>
      <w:r w:rsidR="00451941" w:rsidRPr="00770AA9">
        <w:rPr>
          <w:noProof/>
          <w:lang w:val="en-US" w:eastAsia="de-DE"/>
        </w:rPr>
        <w:t>products</w:t>
      </w:r>
      <w:r w:rsidR="00CD414B" w:rsidRPr="009B6049">
        <w:rPr>
          <w:noProof/>
          <w:lang w:val="en-US" w:eastAsia="de-DE"/>
        </w:rPr>
        <w:t xml:space="preserve"> </w:t>
      </w:r>
    </w:p>
    <w:p w14:paraId="3B60C930" w14:textId="77777777" w:rsidR="00451941" w:rsidRPr="00013C1C" w:rsidRDefault="00CE2A66" w:rsidP="009B6049">
      <w:pPr>
        <w:pStyle w:val="ListParagraph"/>
        <w:numPr>
          <w:ilvl w:val="0"/>
          <w:numId w:val="8"/>
        </w:numPr>
        <w:spacing w:after="0" w:line="360" w:lineRule="auto"/>
        <w:ind w:right="6305"/>
        <w:rPr>
          <w:b/>
          <w:sz w:val="20"/>
          <w:szCs w:val="20"/>
        </w:rPr>
      </w:pPr>
      <w:r>
        <w:rPr>
          <w:b/>
          <w:sz w:val="20"/>
          <w:szCs w:val="20"/>
        </w:rPr>
        <w:t>Scoping IALA’s share in the MSPs domain</w:t>
      </w:r>
      <w:r w:rsidR="00451941" w:rsidRPr="00013C1C">
        <w:rPr>
          <w:b/>
          <w:sz w:val="20"/>
          <w:szCs w:val="20"/>
        </w:rPr>
        <w:t xml:space="preserve"> </w:t>
      </w:r>
    </w:p>
    <w:p w14:paraId="0B1302DE" w14:textId="77777777" w:rsidR="00451941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1B998D1C" wp14:editId="6CC722D7">
                <wp:simplePos x="0" y="0"/>
                <wp:positionH relativeFrom="column">
                  <wp:posOffset>4643755</wp:posOffset>
                </wp:positionH>
                <wp:positionV relativeFrom="paragraph">
                  <wp:posOffset>127000</wp:posOffset>
                </wp:positionV>
                <wp:extent cx="1595755" cy="0"/>
                <wp:effectExtent l="0" t="0" r="4445" b="19050"/>
                <wp:wrapNone/>
                <wp:docPr id="348" name="Straight Connector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57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3BC2F6" id="Straight Connector 366" o:spid="_x0000_s1026" style="position:absolute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65pt,10pt" to="491.3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" strokecolor="#4f81bd [3204]">
                <v:stroke dashstyle="3 1"/>
              </v:line>
            </w:pict>
          </mc:Fallback>
        </mc:AlternateContent>
      </w: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2E9090BC" wp14:editId="7B0D553C">
                <wp:simplePos x="0" y="0"/>
                <wp:positionH relativeFrom="column">
                  <wp:posOffset>6289485</wp:posOffset>
                </wp:positionH>
                <wp:positionV relativeFrom="paragraph">
                  <wp:posOffset>40005</wp:posOffset>
                </wp:positionV>
                <wp:extent cx="152400" cy="152400"/>
                <wp:effectExtent l="0" t="0" r="19050" b="19050"/>
                <wp:wrapNone/>
                <wp:docPr id="347" name="Oval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EEF7EF" w14:textId="77777777" w:rsidR="0026484F" w:rsidRDefault="0026484F" w:rsidP="00451941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9090BC" id="Oval 367" o:spid="_x0000_s1030" style="position:absolute;left:0;text-align:left;margin-left:495.25pt;margin-top:3.15pt;width:12pt;height:12pt;z-index:25202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" fillcolor="#4f81bd [3204]" strokecolor="#243f60 [1604]" strokeweight="2pt">
                <v:textbox>
                  <w:txbxContent>
                    <w:p w14:paraId="51EEF7EF" w14:textId="77777777" w:rsidR="0026484F" w:rsidRDefault="0026484F" w:rsidP="00451941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DC0287" w:rsidRPr="009B6049">
        <w:rPr>
          <w:noProof/>
          <w:lang w:val="en-US" w:eastAsia="de-DE"/>
        </w:rPr>
        <w:t xml:space="preserve">Identify those MSPs to be developed </w:t>
      </w:r>
      <w:r w:rsidR="00204823" w:rsidRPr="009B6049">
        <w:rPr>
          <w:noProof/>
          <w:lang w:val="en-US" w:eastAsia="de-DE"/>
        </w:rPr>
        <w:t xml:space="preserve">and administered </w:t>
      </w:r>
      <w:r w:rsidR="00DC0287" w:rsidRPr="009B6049">
        <w:rPr>
          <w:noProof/>
          <w:lang w:val="en-US" w:eastAsia="de-DE"/>
        </w:rPr>
        <w:t>by IALA</w:t>
      </w:r>
    </w:p>
    <w:p w14:paraId="7361C813" w14:textId="77777777" w:rsidR="00451941" w:rsidRPr="00770AA9" w:rsidRDefault="001A6F78" w:rsidP="00770AA9">
      <w:pPr>
        <w:pStyle w:val="ListParagraph"/>
        <w:numPr>
          <w:ilvl w:val="1"/>
          <w:numId w:val="15"/>
        </w:numPr>
        <w:tabs>
          <w:tab w:val="num" w:pos="576"/>
        </w:tabs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498BCFF0" wp14:editId="13B50ED2">
                <wp:simplePos x="0" y="0"/>
                <wp:positionH relativeFrom="column">
                  <wp:posOffset>4643755</wp:posOffset>
                </wp:positionH>
                <wp:positionV relativeFrom="paragraph">
                  <wp:posOffset>130810</wp:posOffset>
                </wp:positionV>
                <wp:extent cx="1283970" cy="0"/>
                <wp:effectExtent l="0" t="0" r="11430" b="19050"/>
                <wp:wrapNone/>
                <wp:docPr id="353" name="Straight Connector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39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CC8280" id="Straight Connector 370" o:spid="_x0000_s1026" style="position:absolute;z-index:25202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5.65pt,10.3pt" to="466.7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" strokecolor="#f79646 [3209]">
                <v:stroke dashstyle="3 1"/>
              </v:line>
            </w:pict>
          </mc:Fallback>
        </mc:AlternateContent>
      </w:r>
      <w:r w:rsidR="009B6049"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24063F98" wp14:editId="1EC271A1">
                <wp:simplePos x="0" y="0"/>
                <wp:positionH relativeFrom="column">
                  <wp:posOffset>5989743</wp:posOffset>
                </wp:positionH>
                <wp:positionV relativeFrom="paragraph">
                  <wp:posOffset>23495</wp:posOffset>
                </wp:positionV>
                <wp:extent cx="3510915" cy="116840"/>
                <wp:effectExtent l="0" t="19050" r="32385" b="35560"/>
                <wp:wrapNone/>
                <wp:docPr id="352" name="Right Arrow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915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8C569C" w14:textId="77777777" w:rsidR="0026484F" w:rsidRDefault="0026484F" w:rsidP="00451941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63F98" id="Right Arrow 371" o:spid="_x0000_s1031" type="#_x0000_t13" style="position:absolute;left:0;text-align:left;margin-left:471.65pt;margin-top:1.85pt;width:276.45pt;height:9.2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" adj="21241" fillcolor="#f79646 [3209]" strokecolor="#974706 [1609]" strokeweight="2pt">
                <v:textbox>
                  <w:txbxContent>
                    <w:p w14:paraId="3F8C569C" w14:textId="77777777" w:rsidR="0026484F" w:rsidRDefault="0026484F" w:rsidP="00451941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085A5A" w:rsidRPr="009B6049">
        <w:rPr>
          <w:noProof/>
          <w:lang w:val="en-US" w:eastAsia="de-DE"/>
        </w:rPr>
        <w:t>Liaise</w:t>
      </w:r>
      <w:r w:rsidR="00451941" w:rsidRPr="00770AA9">
        <w:rPr>
          <w:noProof/>
          <w:lang w:val="en-US" w:eastAsia="de-DE"/>
        </w:rPr>
        <w:t xml:space="preserve"> with relevant organizations where IALA has a supporting role</w:t>
      </w:r>
    </w:p>
    <w:p w14:paraId="09458168" w14:textId="77777777" w:rsidR="00451941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248DE4F0" wp14:editId="72948E8C">
                <wp:simplePos x="0" y="0"/>
                <wp:positionH relativeFrom="column">
                  <wp:posOffset>4694555</wp:posOffset>
                </wp:positionH>
                <wp:positionV relativeFrom="paragraph">
                  <wp:posOffset>113665</wp:posOffset>
                </wp:positionV>
                <wp:extent cx="3178810" cy="12065"/>
                <wp:effectExtent l="0" t="0" r="21590" b="26035"/>
                <wp:wrapNone/>
                <wp:docPr id="354" name="Straight Connector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78810" cy="12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06746C" id="Straight Connector 372" o:spid="_x0000_s1026" style="position:absolute;flip:y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9.65pt,8.95pt" to="619.9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" strokecolor="#8064a2 [3207]">
                <v:stroke dashstyle="3 1"/>
              </v:line>
            </w:pict>
          </mc:Fallback>
        </mc:AlternateContent>
      </w: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482D7603" wp14:editId="13153353">
                <wp:simplePos x="0" y="0"/>
                <wp:positionH relativeFrom="column">
                  <wp:posOffset>7930515</wp:posOffset>
                </wp:positionH>
                <wp:positionV relativeFrom="paragraph">
                  <wp:posOffset>33020</wp:posOffset>
                </wp:positionV>
                <wp:extent cx="152400" cy="152400"/>
                <wp:effectExtent l="0" t="0" r="19050" b="19050"/>
                <wp:wrapNone/>
                <wp:docPr id="355" name="Oval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76210D" w14:textId="77777777" w:rsidR="0026484F" w:rsidRDefault="0026484F" w:rsidP="00451941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2D7603" id="Oval 373" o:spid="_x0000_s1032" style="position:absolute;left:0;text-align:left;margin-left:624.45pt;margin-top:2.6pt;width:12pt;height:12pt;z-index:2520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" fillcolor="#8064a2 [3207]" strokecolor="#3f3151 [1607]" strokeweight="2pt">
                <v:textbox>
                  <w:txbxContent>
                    <w:p w14:paraId="0376210D" w14:textId="77777777" w:rsidR="0026484F" w:rsidRDefault="0026484F" w:rsidP="00451941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451941" w:rsidRPr="009B6049">
        <w:rPr>
          <w:noProof/>
          <w:lang w:val="en-US" w:eastAsia="de-DE"/>
        </w:rPr>
        <w:t>Develop objective, scope and description of MSP</w:t>
      </w:r>
      <w:r w:rsidR="00204823" w:rsidRPr="009B6049">
        <w:rPr>
          <w:noProof/>
          <w:lang w:val="en-US" w:eastAsia="de-DE"/>
        </w:rPr>
        <w:t>s</w:t>
      </w:r>
      <w:r w:rsidR="00451941" w:rsidRPr="009B6049">
        <w:rPr>
          <w:noProof/>
          <w:lang w:val="en-US" w:eastAsia="de-DE"/>
        </w:rPr>
        <w:t xml:space="preserve"> within IALA’s remit</w:t>
      </w:r>
    </w:p>
    <w:p w14:paraId="4A823A0A" w14:textId="77777777" w:rsidR="00451941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2F5EAFA6" wp14:editId="5E854B7E">
                <wp:simplePos x="0" y="0"/>
                <wp:positionH relativeFrom="column">
                  <wp:posOffset>4419600</wp:posOffset>
                </wp:positionH>
                <wp:positionV relativeFrom="paragraph">
                  <wp:posOffset>134620</wp:posOffset>
                </wp:positionV>
                <wp:extent cx="3453765" cy="0"/>
                <wp:effectExtent l="0" t="0" r="13335" b="19050"/>
                <wp:wrapNone/>
                <wp:docPr id="358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37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06D73F" id="Straight Connector 21" o:spid="_x0000_s1026" style="position:absolute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pt,10.6pt" to="619.9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" strokecolor="#8064a2">
                <v:stroke dashstyle="3 1"/>
              </v:line>
            </w:pict>
          </mc:Fallback>
        </mc:AlternateContent>
      </w: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3AAE18F6" wp14:editId="44005655">
                <wp:simplePos x="0" y="0"/>
                <wp:positionH relativeFrom="column">
                  <wp:posOffset>7930515</wp:posOffset>
                </wp:positionH>
                <wp:positionV relativeFrom="paragraph">
                  <wp:posOffset>43180</wp:posOffset>
                </wp:positionV>
                <wp:extent cx="152400" cy="152400"/>
                <wp:effectExtent l="0" t="0" r="19050" b="19050"/>
                <wp:wrapNone/>
                <wp:docPr id="359" name="Oval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4AAE2E" w14:textId="77777777" w:rsidR="0026484F" w:rsidRDefault="0026484F" w:rsidP="00451941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AE18F6" id="Oval 391" o:spid="_x0000_s1033" style="position:absolute;left:0;text-align:left;margin-left:624.45pt;margin-top:3.4pt;width:12pt;height:12pt;z-index:25202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" fillcolor="#8064a2 [3207]" strokecolor="#3f3151 [1607]" strokeweight="2pt">
                <v:textbox>
                  <w:txbxContent>
                    <w:p w14:paraId="264AAE2E" w14:textId="77777777" w:rsidR="0026484F" w:rsidRDefault="0026484F" w:rsidP="00451941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451941" w:rsidRPr="009B6049">
        <w:rPr>
          <w:noProof/>
          <w:lang w:val="en-US" w:eastAsia="de-DE"/>
        </w:rPr>
        <w:t xml:space="preserve">Define </w:t>
      </w:r>
      <w:r w:rsidR="00085A5A" w:rsidRPr="009B6049">
        <w:rPr>
          <w:noProof/>
          <w:lang w:val="en-US" w:eastAsia="de-DE"/>
        </w:rPr>
        <w:t xml:space="preserve">the generic request-fulfillment-relationships amongst operational and/or technical services, </w:t>
      </w:r>
      <w:r w:rsidR="00204823" w:rsidRPr="009B6049">
        <w:rPr>
          <w:noProof/>
          <w:lang w:val="en-US" w:eastAsia="de-DE"/>
        </w:rPr>
        <w:t xml:space="preserve">their </w:t>
      </w:r>
      <w:r w:rsidR="00085A5A" w:rsidRPr="009B6049">
        <w:rPr>
          <w:noProof/>
          <w:lang w:val="en-US" w:eastAsia="de-DE"/>
        </w:rPr>
        <w:t xml:space="preserve">generic </w:t>
      </w:r>
      <w:r w:rsidR="00204823" w:rsidRPr="009B6049">
        <w:rPr>
          <w:noProof/>
          <w:lang w:val="en-US" w:eastAsia="de-DE"/>
        </w:rPr>
        <w:t>interdependencies a</w:t>
      </w:r>
      <w:r w:rsidR="00451941" w:rsidRPr="009B6049">
        <w:rPr>
          <w:noProof/>
          <w:lang w:val="en-US" w:eastAsia="de-DE"/>
        </w:rPr>
        <w:t xml:space="preserve">nd </w:t>
      </w:r>
      <w:r w:rsidR="00204823" w:rsidRPr="009B6049">
        <w:rPr>
          <w:noProof/>
          <w:lang w:val="en-US" w:eastAsia="de-DE"/>
        </w:rPr>
        <w:t xml:space="preserve">their </w:t>
      </w:r>
      <w:r w:rsidR="00085A5A" w:rsidRPr="009B6049">
        <w:rPr>
          <w:noProof/>
          <w:lang w:val="en-US" w:eastAsia="de-DE"/>
        </w:rPr>
        <w:t xml:space="preserve">generic </w:t>
      </w:r>
      <w:r w:rsidR="00451941" w:rsidRPr="009B6049">
        <w:rPr>
          <w:noProof/>
          <w:lang w:val="en-US" w:eastAsia="de-DE"/>
        </w:rPr>
        <w:t>quality parameters</w:t>
      </w:r>
    </w:p>
    <w:p w14:paraId="00F96183" w14:textId="77777777" w:rsidR="00451941" w:rsidRDefault="00CE2A66">
      <w:pPr>
        <w:pStyle w:val="ListParagraph"/>
        <w:numPr>
          <w:ilvl w:val="0"/>
          <w:numId w:val="8"/>
        </w:numPr>
        <w:spacing w:after="0" w:line="360" w:lineRule="auto"/>
        <w:ind w:right="6305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Development of </w:t>
      </w:r>
      <w:r w:rsidR="00451941" w:rsidRPr="00013C1C">
        <w:rPr>
          <w:b/>
          <w:sz w:val="20"/>
          <w:szCs w:val="20"/>
        </w:rPr>
        <w:t>V</w:t>
      </w:r>
      <w:r w:rsidR="00DC0287">
        <w:rPr>
          <w:b/>
          <w:sz w:val="20"/>
          <w:szCs w:val="20"/>
        </w:rPr>
        <w:t xml:space="preserve">essel Traffic </w:t>
      </w:r>
      <w:commentRangeStart w:id="0"/>
      <w:r w:rsidR="00DC0287">
        <w:rPr>
          <w:b/>
          <w:sz w:val="20"/>
          <w:szCs w:val="20"/>
        </w:rPr>
        <w:t>Services</w:t>
      </w:r>
      <w:commentRangeEnd w:id="0"/>
      <w:r w:rsidR="00DC0287" w:rsidRPr="00770AA9">
        <w:rPr>
          <w:b/>
          <w:sz w:val="20"/>
          <w:szCs w:val="20"/>
        </w:rPr>
        <w:commentReference w:id="0"/>
      </w:r>
      <w:r>
        <w:rPr>
          <w:b/>
          <w:sz w:val="20"/>
          <w:szCs w:val="20"/>
        </w:rPr>
        <w:t xml:space="preserve"> MSPs</w:t>
      </w:r>
    </w:p>
    <w:p w14:paraId="7A1E83D3" w14:textId="77777777" w:rsidR="00085A5A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5BFCC0DC" wp14:editId="0A7FAACA">
                <wp:simplePos x="0" y="0"/>
                <wp:positionH relativeFrom="column">
                  <wp:posOffset>7930515</wp:posOffset>
                </wp:positionH>
                <wp:positionV relativeFrom="paragraph">
                  <wp:posOffset>42545</wp:posOffset>
                </wp:positionV>
                <wp:extent cx="152400" cy="152400"/>
                <wp:effectExtent l="0" t="0" r="19050" b="19050"/>
                <wp:wrapNone/>
                <wp:docPr id="422" name="Oval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0B5FE4" w14:textId="77777777" w:rsidR="0026484F" w:rsidRDefault="0026484F" w:rsidP="00085A5A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FCC0DC" id="_x0000_s1034" style="position:absolute;left:0;text-align:left;margin-left:624.45pt;margin-top:3.35pt;width:12pt;height:12pt;z-index:25208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" fillcolor="#8064a2 [3207]" strokecolor="#3f3151 [1607]" strokeweight="2pt">
                <v:textbox>
                  <w:txbxContent>
                    <w:p w14:paraId="610B5FE4" w14:textId="77777777" w:rsidR="0026484F" w:rsidRDefault="0026484F" w:rsidP="00085A5A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5EC7CC51" wp14:editId="31F61D76">
                <wp:simplePos x="0" y="0"/>
                <wp:positionH relativeFrom="column">
                  <wp:posOffset>4542367</wp:posOffset>
                </wp:positionH>
                <wp:positionV relativeFrom="paragraph">
                  <wp:posOffset>135890</wp:posOffset>
                </wp:positionV>
                <wp:extent cx="3330998" cy="0"/>
                <wp:effectExtent l="0" t="0" r="22225" b="19050"/>
                <wp:wrapNone/>
                <wp:docPr id="420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099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5A68E1" id="Straight Connector 21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65pt,10.7pt" to="619.9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" strokecolor="#8064a2">
                <v:stroke dashstyle="3 1"/>
              </v:line>
            </w:pict>
          </mc:Fallback>
        </mc:AlternateContent>
      </w:r>
      <w:r w:rsidR="00085A5A" w:rsidRPr="009B6049">
        <w:rPr>
          <w:noProof/>
          <w:lang w:val="en-US" w:eastAsia="de-DE"/>
        </w:rPr>
        <w:t>Define operational/technical services within the</w:t>
      </w:r>
      <w:r w:rsidR="000A3452" w:rsidRPr="009B6049">
        <w:rPr>
          <w:noProof/>
          <w:lang w:val="en-US" w:eastAsia="de-DE"/>
        </w:rPr>
        <w:t>se</w:t>
      </w:r>
      <w:r w:rsidR="00085A5A" w:rsidRPr="009B6049">
        <w:rPr>
          <w:noProof/>
          <w:lang w:val="en-US" w:eastAsia="de-DE"/>
        </w:rPr>
        <w:t xml:space="preserve"> MSPs, their request-fulfillment-relationships, their interdependencies and their quality parameters</w:t>
      </w:r>
    </w:p>
    <w:p w14:paraId="7FB4406B" w14:textId="77777777" w:rsidR="00085A5A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49D51022" wp14:editId="0DD8C125">
                <wp:simplePos x="0" y="0"/>
                <wp:positionH relativeFrom="column">
                  <wp:posOffset>7930515</wp:posOffset>
                </wp:positionH>
                <wp:positionV relativeFrom="paragraph">
                  <wp:posOffset>40640</wp:posOffset>
                </wp:positionV>
                <wp:extent cx="152400" cy="152400"/>
                <wp:effectExtent l="0" t="0" r="19050" b="19050"/>
                <wp:wrapNone/>
                <wp:docPr id="423" name="Oval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1FDA13" w14:textId="77777777" w:rsidR="0026484F" w:rsidRDefault="0026484F" w:rsidP="00085A5A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D51022" id="Oval 395" o:spid="_x0000_s1035" style="position:absolute;left:0;text-align:left;margin-left:624.45pt;margin-top:3.2pt;width:12pt;height:12pt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" fillcolor="#8064a2 [3207]" strokecolor="#3f3151 [1607]" strokeweight="2pt">
                <v:textbox>
                  <w:txbxContent>
                    <w:p w14:paraId="6E1FDA13" w14:textId="77777777" w:rsidR="0026484F" w:rsidRDefault="0026484F" w:rsidP="00085A5A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85A5A"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4F766548" wp14:editId="0C1867E1">
                <wp:simplePos x="0" y="0"/>
                <wp:positionH relativeFrom="column">
                  <wp:posOffset>4787900</wp:posOffset>
                </wp:positionH>
                <wp:positionV relativeFrom="paragraph">
                  <wp:posOffset>131868</wp:posOffset>
                </wp:positionV>
                <wp:extent cx="3085677" cy="0"/>
                <wp:effectExtent l="0" t="0" r="19685" b="19050"/>
                <wp:wrapNone/>
                <wp:docPr id="424" name="Straight Connector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567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28878E" id="Straight Connector 394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pt,10.4pt" to="619.9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" strokecolor="#8064a2 [3207]">
                <v:stroke dashstyle="3 1"/>
              </v:line>
            </w:pict>
          </mc:Fallback>
        </mc:AlternateContent>
      </w:r>
      <w:r w:rsidR="00085A5A" w:rsidRPr="009B6049">
        <w:rPr>
          <w:noProof/>
          <w:lang w:val="en-US" w:eastAsia="de-DE"/>
        </w:rPr>
        <w:t>Develop S-100 Product Specifications, if required, in particular on “</w:t>
      </w:r>
      <w:r w:rsidR="00085A5A" w:rsidRPr="00770AA9">
        <w:rPr>
          <w:noProof/>
          <w:lang w:val="en-US" w:eastAsia="de-DE"/>
        </w:rPr>
        <w:t>Inter VTS Exchange Format</w:t>
      </w:r>
      <w:r w:rsidR="00085A5A" w:rsidRPr="009B6049">
        <w:rPr>
          <w:noProof/>
          <w:lang w:val="en-US" w:eastAsia="de-DE"/>
        </w:rPr>
        <w:t>”</w:t>
      </w:r>
    </w:p>
    <w:p w14:paraId="41183D89" w14:textId="77777777" w:rsidR="00451941" w:rsidRPr="00085A5A" w:rsidRDefault="00881E69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1F55EBB9" wp14:editId="3E40C889">
                <wp:simplePos x="0" y="0"/>
                <wp:positionH relativeFrom="column">
                  <wp:posOffset>4601210</wp:posOffset>
                </wp:positionH>
                <wp:positionV relativeFrom="paragraph">
                  <wp:posOffset>127000</wp:posOffset>
                </wp:positionV>
                <wp:extent cx="3270885" cy="0"/>
                <wp:effectExtent l="0" t="0" r="5715" b="19050"/>
                <wp:wrapNone/>
                <wp:docPr id="21" name="Straight Connector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08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77E1D0" id="Straight Connector 394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3pt,10pt" to="619.8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" strokecolor="#8064a2 [3207]">
                <v:stroke dashstyle="3 1"/>
              </v:line>
            </w:pict>
          </mc:Fallback>
        </mc:AlternateContent>
      </w: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565A0FAD" wp14:editId="58184CDE">
                <wp:simplePos x="0" y="0"/>
                <wp:positionH relativeFrom="column">
                  <wp:posOffset>7929880</wp:posOffset>
                </wp:positionH>
                <wp:positionV relativeFrom="paragraph">
                  <wp:posOffset>34290</wp:posOffset>
                </wp:positionV>
                <wp:extent cx="152400" cy="152400"/>
                <wp:effectExtent l="0" t="0" r="19050" b="19050"/>
                <wp:wrapNone/>
                <wp:docPr id="26" name="Oval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730E59" w14:textId="77777777" w:rsidR="00881E69" w:rsidRDefault="00881E69" w:rsidP="00881E69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65A0FAD" id="_x0000_s1036" style="position:absolute;left:0;text-align:left;margin-left:624.4pt;margin-top:2.7pt;width:12pt;height:12pt;z-index:252120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" fillcolor="#8064a2 [3207]" strokecolor="#3f3151 [1607]" strokeweight="2pt">
                <v:textbox>
                  <w:txbxContent>
                    <w:p w14:paraId="69730E59" w14:textId="77777777" w:rsidR="00881E69" w:rsidRDefault="00881E69" w:rsidP="00881E69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85A5A" w:rsidRPr="009B6049">
        <w:rPr>
          <w:noProof/>
          <w:lang w:val="en-US" w:eastAsia="de-DE"/>
        </w:rPr>
        <w:t>Determine</w:t>
      </w:r>
      <w:r w:rsidR="00085A5A" w:rsidRPr="00085A5A">
        <w:rPr>
          <w:noProof/>
          <w:lang w:val="en-US" w:eastAsia="de-DE"/>
        </w:rPr>
        <w:t xml:space="preserve"> VTS’s relationship with </w:t>
      </w:r>
      <w:r w:rsidR="00451941" w:rsidRPr="00085A5A">
        <w:rPr>
          <w:noProof/>
          <w:lang w:val="en-US" w:eastAsia="de-DE"/>
        </w:rPr>
        <w:t xml:space="preserve">the Single Window </w:t>
      </w:r>
      <w:r w:rsidR="00085A5A" w:rsidRPr="00085A5A">
        <w:rPr>
          <w:noProof/>
          <w:lang w:val="en-US" w:eastAsia="de-DE"/>
        </w:rPr>
        <w:t>c</w:t>
      </w:r>
      <w:r w:rsidR="00451941" w:rsidRPr="00085A5A">
        <w:rPr>
          <w:noProof/>
          <w:lang w:val="en-US" w:eastAsia="de-DE"/>
        </w:rPr>
        <w:t xml:space="preserve">oncept </w:t>
      </w:r>
    </w:p>
    <w:p w14:paraId="59FD8390" w14:textId="77777777" w:rsidR="00451941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w:lastRenderedPageBreak/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3749C581" wp14:editId="242AAC13">
                <wp:simplePos x="0" y="0"/>
                <wp:positionH relativeFrom="column">
                  <wp:posOffset>8729980</wp:posOffset>
                </wp:positionH>
                <wp:positionV relativeFrom="paragraph">
                  <wp:posOffset>48895</wp:posOffset>
                </wp:positionV>
                <wp:extent cx="152400" cy="152400"/>
                <wp:effectExtent l="0" t="0" r="19050" b="19050"/>
                <wp:wrapNone/>
                <wp:docPr id="12" name="Oval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5C77322" w14:textId="77777777" w:rsidR="0026484F" w:rsidRDefault="0026484F" w:rsidP="00451941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49C581" id="Oval 440" o:spid="_x0000_s1037" style="position:absolute;left:0;text-align:left;margin-left:687.4pt;margin-top:3.85pt;width:12pt;height:12pt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" fillcolor="#c0504d" strokecolor="#8c3836" strokeweight="2pt">
                <v:textbox>
                  <w:txbxContent>
                    <w:p w14:paraId="05C77322" w14:textId="77777777" w:rsidR="0026484F" w:rsidRDefault="0026484F" w:rsidP="00451941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A3452"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14180FF3" wp14:editId="7A2895D8">
                <wp:simplePos x="0" y="0"/>
                <wp:positionH relativeFrom="column">
                  <wp:posOffset>4567767</wp:posOffset>
                </wp:positionH>
                <wp:positionV relativeFrom="paragraph">
                  <wp:posOffset>131233</wp:posOffset>
                </wp:positionV>
                <wp:extent cx="4110566" cy="0"/>
                <wp:effectExtent l="0" t="0" r="4445" b="19050"/>
                <wp:wrapNone/>
                <wp:docPr id="20" name="Straight Connector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056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5172BC" id="Straight Connector 439" o:spid="_x0000_s1026" style="position:absolute;z-index:25200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9.65pt,10.35pt" to="683.3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" strokecolor="#c0504d">
                <v:stroke dashstyle="3 1"/>
              </v:line>
            </w:pict>
          </mc:Fallback>
        </mc:AlternateContent>
      </w:r>
      <w:r w:rsidR="00451941" w:rsidRPr="009B6049">
        <w:rPr>
          <w:noProof/>
          <w:lang w:val="en-US" w:eastAsia="de-DE"/>
        </w:rPr>
        <w:t xml:space="preserve">Develop the concept of electronic manuals for VTS equipment </w:t>
      </w:r>
    </w:p>
    <w:p w14:paraId="6DAD207F" w14:textId="77777777" w:rsidR="00451941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020984FF" wp14:editId="423FD220">
                <wp:simplePos x="0" y="0"/>
                <wp:positionH relativeFrom="column">
                  <wp:posOffset>8729980</wp:posOffset>
                </wp:positionH>
                <wp:positionV relativeFrom="paragraph">
                  <wp:posOffset>41910</wp:posOffset>
                </wp:positionV>
                <wp:extent cx="152400" cy="152400"/>
                <wp:effectExtent l="0" t="0" r="19050" b="19050"/>
                <wp:wrapNone/>
                <wp:docPr id="315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98D16E" w14:textId="77777777" w:rsidR="0026484F" w:rsidRDefault="0026484F" w:rsidP="00451941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0984FF" id="Oval 27" o:spid="_x0000_s1038" style="position:absolute;left:0;text-align:left;margin-left:687.4pt;margin-top:3.3pt;width:12pt;height:12pt;z-index:25200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" fillcolor="#c0504d" strokecolor="#8c3836" strokeweight="2pt">
                <v:textbox>
                  <w:txbxContent>
                    <w:p w14:paraId="2C98D16E" w14:textId="77777777" w:rsidR="0026484F" w:rsidRDefault="0026484F" w:rsidP="00451941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A3452"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256CE4E7" wp14:editId="5D964324">
                <wp:simplePos x="0" y="0"/>
                <wp:positionH relativeFrom="column">
                  <wp:posOffset>4543756</wp:posOffset>
                </wp:positionH>
                <wp:positionV relativeFrom="paragraph">
                  <wp:posOffset>127574</wp:posOffset>
                </wp:positionV>
                <wp:extent cx="4112834" cy="0"/>
                <wp:effectExtent l="0" t="0" r="2540" b="19050"/>
                <wp:wrapNone/>
                <wp:docPr id="314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283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62955C" id="Straight Connector 26" o:spid="_x0000_s1026" style="position:absolute;z-index:25200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7.8pt,10.05pt" to="681.6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" strokecolor="#c0504d">
                <v:stroke dashstyle="3 1"/>
              </v:line>
            </w:pict>
          </mc:Fallback>
        </mc:AlternateContent>
      </w:r>
      <w:r w:rsidR="00451941" w:rsidRPr="009B6049">
        <w:rPr>
          <w:noProof/>
          <w:lang w:val="en-US" w:eastAsia="de-DE"/>
        </w:rPr>
        <w:t>Develop guidance on the display of accuracy and reliability of information in relevant VTS equipment</w:t>
      </w:r>
    </w:p>
    <w:p w14:paraId="25C4ABA3" w14:textId="77777777" w:rsidR="00451941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689A9205" wp14:editId="0CE0B0C5">
                <wp:simplePos x="0" y="0"/>
                <wp:positionH relativeFrom="column">
                  <wp:posOffset>8730615</wp:posOffset>
                </wp:positionH>
                <wp:positionV relativeFrom="paragraph">
                  <wp:posOffset>35560</wp:posOffset>
                </wp:positionV>
                <wp:extent cx="152400" cy="152400"/>
                <wp:effectExtent l="0" t="0" r="19050" b="19050"/>
                <wp:wrapNone/>
                <wp:docPr id="319" name="Oval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0C6B1AC" w14:textId="77777777" w:rsidR="0026484F" w:rsidRDefault="0026484F" w:rsidP="00451941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9A9205" id="Oval 312" o:spid="_x0000_s1039" style="position:absolute;left:0;text-align:left;margin-left:687.45pt;margin-top:2.8pt;width:12pt;height:12pt;z-index:25201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" fillcolor="#c0504d" strokecolor="#8c3836" strokeweight="2pt">
                <v:textbox>
                  <w:txbxContent>
                    <w:p w14:paraId="10C6B1AC" w14:textId="77777777" w:rsidR="0026484F" w:rsidRDefault="0026484F" w:rsidP="00451941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22EA3F13" wp14:editId="0F8276A6">
                <wp:simplePos x="0" y="0"/>
                <wp:positionH relativeFrom="column">
                  <wp:posOffset>4434205</wp:posOffset>
                </wp:positionH>
                <wp:positionV relativeFrom="paragraph">
                  <wp:posOffset>130175</wp:posOffset>
                </wp:positionV>
                <wp:extent cx="4221480" cy="0"/>
                <wp:effectExtent l="0" t="0" r="26670" b="19050"/>
                <wp:wrapNone/>
                <wp:docPr id="318" name="Straight Connecto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14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B2B924" id="Straight Connector 289" o:spid="_x0000_s1026" style="position:absolute;z-index:252009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9.15pt,10.25pt" to="681.5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" strokecolor="#c0504d">
                <v:stroke dashstyle="3 1"/>
              </v:line>
            </w:pict>
          </mc:Fallback>
        </mc:AlternateContent>
      </w:r>
      <w:r w:rsidR="00451941" w:rsidRPr="009B6049">
        <w:rPr>
          <w:noProof/>
          <w:lang w:val="en-US" w:eastAsia="de-DE"/>
        </w:rPr>
        <w:t>Develop guidance for the harmonised display of information received from communications equipment in VTS and other relevant shore based equipment</w:t>
      </w:r>
    </w:p>
    <w:p w14:paraId="04F95DAA" w14:textId="77777777" w:rsidR="00DC0287" w:rsidRDefault="00CE2A66" w:rsidP="00770AA9">
      <w:pPr>
        <w:pStyle w:val="ListParagraph"/>
        <w:numPr>
          <w:ilvl w:val="0"/>
          <w:numId w:val="8"/>
        </w:numPr>
        <w:spacing w:after="0" w:line="360" w:lineRule="auto"/>
        <w:ind w:right="6305"/>
        <w:rPr>
          <w:b/>
          <w:sz w:val="20"/>
          <w:szCs w:val="20"/>
        </w:rPr>
      </w:pPr>
      <w:r>
        <w:rPr>
          <w:b/>
          <w:sz w:val="20"/>
          <w:szCs w:val="20"/>
        </w:rPr>
        <w:t>Developments of MSPs related to Aids to Navigation</w:t>
      </w:r>
      <w:r w:rsidR="00700694">
        <w:rPr>
          <w:b/>
          <w:sz w:val="20"/>
          <w:szCs w:val="20"/>
        </w:rPr>
        <w:t xml:space="preserve"> </w:t>
      </w:r>
      <w:r w:rsidR="00700694" w:rsidRPr="009B6049">
        <w:rPr>
          <w:b/>
          <w:sz w:val="20"/>
          <w:szCs w:val="20"/>
        </w:rPr>
        <w:t>(</w:t>
      </w:r>
      <w:r w:rsidR="009638AA" w:rsidRPr="009B6049">
        <w:rPr>
          <w:b/>
          <w:sz w:val="20"/>
          <w:szCs w:val="20"/>
        </w:rPr>
        <w:t>MSPs p</w:t>
      </w:r>
      <w:r w:rsidR="00700694" w:rsidRPr="009B6049">
        <w:rPr>
          <w:b/>
          <w:sz w:val="20"/>
          <w:szCs w:val="20"/>
        </w:rPr>
        <w:t>ostulate</w:t>
      </w:r>
      <w:r w:rsidR="009638AA" w:rsidRPr="009B6049">
        <w:rPr>
          <w:b/>
          <w:sz w:val="20"/>
          <w:szCs w:val="20"/>
        </w:rPr>
        <w:t>d)</w:t>
      </w:r>
    </w:p>
    <w:p w14:paraId="6D8B073D" w14:textId="77777777" w:rsidR="00085A5A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1B0E815E" wp14:editId="1685BC6E">
                <wp:simplePos x="0" y="0"/>
                <wp:positionH relativeFrom="column">
                  <wp:posOffset>4543425</wp:posOffset>
                </wp:positionH>
                <wp:positionV relativeFrom="paragraph">
                  <wp:posOffset>132080</wp:posOffset>
                </wp:positionV>
                <wp:extent cx="3318510" cy="0"/>
                <wp:effectExtent l="0" t="0" r="15240" b="19050"/>
                <wp:wrapNone/>
                <wp:docPr id="425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851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806562" id="Straight Connector 21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75pt,10.4pt" to="619.0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" strokecolor="#8064a2">
                <v:stroke dashstyle="3 1"/>
              </v:line>
            </w:pict>
          </mc:Fallback>
        </mc:AlternateContent>
      </w: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239A942A" wp14:editId="7C32DEAE">
                <wp:simplePos x="0" y="0"/>
                <wp:positionH relativeFrom="column">
                  <wp:posOffset>7950835</wp:posOffset>
                </wp:positionH>
                <wp:positionV relativeFrom="paragraph">
                  <wp:posOffset>48895</wp:posOffset>
                </wp:positionV>
                <wp:extent cx="152400" cy="152400"/>
                <wp:effectExtent l="0" t="0" r="19050" b="19050"/>
                <wp:wrapNone/>
                <wp:docPr id="426" name="Oval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B029F9" w14:textId="77777777" w:rsidR="0026484F" w:rsidRDefault="0026484F" w:rsidP="00085A5A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9A942A" id="_x0000_s1040" style="position:absolute;left:0;text-align:left;margin-left:626.05pt;margin-top:3.85pt;width:12pt;height:12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" fillcolor="#8064a2 [3207]" strokecolor="#3f3151 [1607]" strokeweight="2pt">
                <v:textbox>
                  <w:txbxContent>
                    <w:p w14:paraId="18B029F9" w14:textId="77777777" w:rsidR="0026484F" w:rsidRDefault="0026484F" w:rsidP="00085A5A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85A5A" w:rsidRPr="009B6049">
        <w:rPr>
          <w:noProof/>
          <w:lang w:val="en-US" w:eastAsia="de-DE"/>
        </w:rPr>
        <w:t xml:space="preserve">Define operational/technical services </w:t>
      </w:r>
      <w:r w:rsidR="000A3452" w:rsidRPr="009B6049">
        <w:rPr>
          <w:noProof/>
          <w:lang w:val="en-US" w:eastAsia="de-DE"/>
        </w:rPr>
        <w:t>within these MSPs</w:t>
      </w:r>
      <w:r w:rsidR="00085A5A" w:rsidRPr="009B6049">
        <w:rPr>
          <w:noProof/>
          <w:lang w:val="en-US" w:eastAsia="de-DE"/>
        </w:rPr>
        <w:t>, their request-fulfillment-relationships, their interdependencies and their quality parameters</w:t>
      </w:r>
    </w:p>
    <w:p w14:paraId="09A1B01E" w14:textId="77777777" w:rsidR="00085A5A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4695A7BB" wp14:editId="765087C6">
                <wp:simplePos x="0" y="0"/>
                <wp:positionH relativeFrom="column">
                  <wp:posOffset>7950835</wp:posOffset>
                </wp:positionH>
                <wp:positionV relativeFrom="paragraph">
                  <wp:posOffset>34290</wp:posOffset>
                </wp:positionV>
                <wp:extent cx="152400" cy="152400"/>
                <wp:effectExtent l="0" t="0" r="19050" b="19050"/>
                <wp:wrapNone/>
                <wp:docPr id="427" name="Oval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95FA20" w14:textId="77777777" w:rsidR="0026484F" w:rsidRDefault="0026484F" w:rsidP="00085A5A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695A7BB" id="_x0000_s1041" style="position:absolute;left:0;text-align:left;margin-left:626.05pt;margin-top:2.7pt;width:12pt;height:12pt;z-index:25209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" fillcolor="#8064a2 [3207]" strokecolor="#3f3151 [1607]" strokeweight="2pt">
                <v:textbox>
                  <w:txbxContent>
                    <w:p w14:paraId="7495FA20" w14:textId="77777777" w:rsidR="0026484F" w:rsidRDefault="0026484F" w:rsidP="00085A5A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85A5A"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0A75A4C7" wp14:editId="5E3F24DB">
                <wp:simplePos x="0" y="0"/>
                <wp:positionH relativeFrom="column">
                  <wp:posOffset>4384883</wp:posOffset>
                </wp:positionH>
                <wp:positionV relativeFrom="paragraph">
                  <wp:posOffset>127488</wp:posOffset>
                </wp:positionV>
                <wp:extent cx="3505789" cy="0"/>
                <wp:effectExtent l="0" t="0" r="0" b="19050"/>
                <wp:wrapNone/>
                <wp:docPr id="428" name="Straight Connector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0578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E6A5EE" id="Straight Connector 394" o:spid="_x0000_s1026" style="position:absolute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5.25pt,10.05pt" to="621.3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" strokecolor="#8064a2 [3207]">
                <v:stroke dashstyle="3 1"/>
              </v:line>
            </w:pict>
          </mc:Fallback>
        </mc:AlternateContent>
      </w:r>
      <w:r w:rsidR="00085A5A" w:rsidRPr="009B6049">
        <w:rPr>
          <w:noProof/>
          <w:lang w:val="en-US" w:eastAsia="de-DE"/>
        </w:rPr>
        <w:t>Develop S-100 based Product Specifications, if required, in particular a product specification on “Aids to Navigation information”</w:t>
      </w:r>
    </w:p>
    <w:p w14:paraId="1AEE133E" w14:textId="77777777" w:rsidR="00CE2A66" w:rsidRPr="009638AA" w:rsidRDefault="00CE2A66" w:rsidP="00770AA9">
      <w:pPr>
        <w:pStyle w:val="ListParagraph"/>
        <w:numPr>
          <w:ilvl w:val="0"/>
          <w:numId w:val="8"/>
        </w:numPr>
        <w:spacing w:after="0" w:line="360" w:lineRule="auto"/>
        <w:ind w:right="6305"/>
        <w:rPr>
          <w:b/>
          <w:sz w:val="20"/>
          <w:szCs w:val="20"/>
        </w:rPr>
      </w:pPr>
      <w:r>
        <w:rPr>
          <w:b/>
          <w:sz w:val="20"/>
          <w:szCs w:val="20"/>
        </w:rPr>
        <w:t>Development of MSPs related to Resilient PNT</w:t>
      </w:r>
      <w:r w:rsidR="00700694">
        <w:rPr>
          <w:b/>
          <w:sz w:val="20"/>
          <w:szCs w:val="20"/>
        </w:rPr>
        <w:t xml:space="preserve"> </w:t>
      </w:r>
      <w:r w:rsidR="00700694" w:rsidRPr="009B6049">
        <w:rPr>
          <w:b/>
          <w:sz w:val="20"/>
          <w:szCs w:val="20"/>
        </w:rPr>
        <w:t>(</w:t>
      </w:r>
      <w:r w:rsidR="009638AA" w:rsidRPr="009B6049">
        <w:rPr>
          <w:b/>
          <w:sz w:val="20"/>
          <w:szCs w:val="20"/>
        </w:rPr>
        <w:t>MSPs p</w:t>
      </w:r>
      <w:r w:rsidR="00700694" w:rsidRPr="009B6049">
        <w:rPr>
          <w:b/>
          <w:sz w:val="20"/>
          <w:szCs w:val="20"/>
        </w:rPr>
        <w:t>ostulate</w:t>
      </w:r>
      <w:r w:rsidR="009638AA" w:rsidRPr="009B6049">
        <w:rPr>
          <w:b/>
          <w:sz w:val="20"/>
          <w:szCs w:val="20"/>
        </w:rPr>
        <w:t>d</w:t>
      </w:r>
      <w:r w:rsidR="00700694" w:rsidRPr="009B6049">
        <w:rPr>
          <w:b/>
          <w:sz w:val="20"/>
          <w:szCs w:val="20"/>
        </w:rPr>
        <w:t>)</w:t>
      </w:r>
    </w:p>
    <w:p w14:paraId="3A64E8AC" w14:textId="77777777" w:rsidR="00085A5A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3775D919" wp14:editId="3F16715E">
                <wp:simplePos x="0" y="0"/>
                <wp:positionH relativeFrom="column">
                  <wp:posOffset>7950835</wp:posOffset>
                </wp:positionH>
                <wp:positionV relativeFrom="paragraph">
                  <wp:posOffset>38100</wp:posOffset>
                </wp:positionV>
                <wp:extent cx="152400" cy="152400"/>
                <wp:effectExtent l="0" t="0" r="19050" b="19050"/>
                <wp:wrapNone/>
                <wp:docPr id="430" name="Oval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04AC2D" w14:textId="77777777" w:rsidR="0026484F" w:rsidRDefault="0026484F" w:rsidP="00085A5A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75D919" id="_x0000_s1042" style="position:absolute;left:0;text-align:left;margin-left:626.05pt;margin-top:3pt;width:12pt;height:12pt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" fillcolor="#8064a2 [3207]" strokecolor="#3f3151 [1607]" strokeweight="2pt">
                <v:textbox>
                  <w:txbxContent>
                    <w:p w14:paraId="5D04AC2D" w14:textId="77777777" w:rsidR="0026484F" w:rsidRDefault="0026484F" w:rsidP="00085A5A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85A5A"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5B080275" wp14:editId="5D531E24">
                <wp:simplePos x="0" y="0"/>
                <wp:positionH relativeFrom="column">
                  <wp:posOffset>4543756</wp:posOffset>
                </wp:positionH>
                <wp:positionV relativeFrom="paragraph">
                  <wp:posOffset>128858</wp:posOffset>
                </wp:positionV>
                <wp:extent cx="3346327" cy="0"/>
                <wp:effectExtent l="0" t="0" r="6985" b="19050"/>
                <wp:wrapNone/>
                <wp:docPr id="429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632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114A83" id="Straight Connector 21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8pt,10.15pt" to="621.3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" strokecolor="#8064a2">
                <v:stroke dashstyle="3 1"/>
              </v:line>
            </w:pict>
          </mc:Fallback>
        </mc:AlternateContent>
      </w:r>
      <w:r w:rsidR="00085A5A" w:rsidRPr="009B6049">
        <w:rPr>
          <w:noProof/>
          <w:lang w:val="en-US" w:eastAsia="de-DE"/>
        </w:rPr>
        <w:t>Define operational/technical services within the</w:t>
      </w:r>
      <w:r w:rsidR="000A3452" w:rsidRPr="009B6049">
        <w:rPr>
          <w:noProof/>
          <w:lang w:val="en-US" w:eastAsia="de-DE"/>
        </w:rPr>
        <w:t>se</w:t>
      </w:r>
      <w:r w:rsidR="00085A5A" w:rsidRPr="009B6049">
        <w:rPr>
          <w:noProof/>
          <w:lang w:val="en-US" w:eastAsia="de-DE"/>
        </w:rPr>
        <w:t xml:space="preserve"> MSPs, their request-fulfillment-relationships, their interdependencies and their quality parameters</w:t>
      </w:r>
    </w:p>
    <w:p w14:paraId="4C3EDC56" w14:textId="77777777" w:rsidR="00085A5A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58B82A89" wp14:editId="2C44B358">
                <wp:simplePos x="0" y="0"/>
                <wp:positionH relativeFrom="column">
                  <wp:posOffset>4208145</wp:posOffset>
                </wp:positionH>
                <wp:positionV relativeFrom="paragraph">
                  <wp:posOffset>130810</wp:posOffset>
                </wp:positionV>
                <wp:extent cx="3681095" cy="0"/>
                <wp:effectExtent l="0" t="0" r="14605" b="19050"/>
                <wp:wrapNone/>
                <wp:docPr id="432" name="Straight Connector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10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CD683D" id="Straight Connector 394" o:spid="_x0000_s1026" style="position:absolute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35pt,10.3pt" to="621.2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" strokecolor="#8064a2 [3207]">
                <v:stroke dashstyle="3 1"/>
              </v:line>
            </w:pict>
          </mc:Fallback>
        </mc:AlternateContent>
      </w: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62A10E2F" wp14:editId="57AA0B65">
                <wp:simplePos x="0" y="0"/>
                <wp:positionH relativeFrom="column">
                  <wp:posOffset>7951470</wp:posOffset>
                </wp:positionH>
                <wp:positionV relativeFrom="paragraph">
                  <wp:posOffset>48260</wp:posOffset>
                </wp:positionV>
                <wp:extent cx="152400" cy="152400"/>
                <wp:effectExtent l="0" t="0" r="19050" b="19050"/>
                <wp:wrapNone/>
                <wp:docPr id="431" name="Oval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2F472B" w14:textId="77777777" w:rsidR="0026484F" w:rsidRDefault="0026484F" w:rsidP="00085A5A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A10E2F" id="_x0000_s1043" style="position:absolute;left:0;text-align:left;margin-left:626.1pt;margin-top:3.8pt;width:12pt;height:12pt;z-index:25209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" fillcolor="#8064a2 [3207]" strokecolor="#3f3151 [1607]" strokeweight="2pt">
                <v:textbox>
                  <w:txbxContent>
                    <w:p w14:paraId="2C2F472B" w14:textId="77777777" w:rsidR="0026484F" w:rsidRDefault="0026484F" w:rsidP="00085A5A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85A5A" w:rsidRPr="009B6049">
        <w:rPr>
          <w:noProof/>
          <w:lang w:val="en-US" w:eastAsia="de-DE"/>
        </w:rPr>
        <w:t>Develop S-100 based Product Specifications, if required</w:t>
      </w:r>
    </w:p>
    <w:p w14:paraId="22979E85" w14:textId="77777777" w:rsidR="00480D90" w:rsidRPr="00013C1C" w:rsidRDefault="00B92C14" w:rsidP="00770AA9">
      <w:pPr>
        <w:pStyle w:val="ListParagraph"/>
        <w:numPr>
          <w:ilvl w:val="0"/>
          <w:numId w:val="8"/>
        </w:numPr>
        <w:spacing w:after="0" w:line="360" w:lineRule="auto"/>
        <w:ind w:right="6305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Develop architecture and components of a </w:t>
      </w:r>
      <w:r w:rsidR="00480D90" w:rsidRPr="00013C1C">
        <w:rPr>
          <w:b/>
          <w:sz w:val="20"/>
          <w:szCs w:val="20"/>
        </w:rPr>
        <w:t>Maritime Digital Infrastructure</w:t>
      </w:r>
      <w:r w:rsidR="00480D90" w:rsidRPr="00013C1C" w:rsidDel="00480D90">
        <w:rPr>
          <w:b/>
          <w:sz w:val="20"/>
          <w:szCs w:val="20"/>
        </w:rPr>
        <w:t xml:space="preserve"> </w:t>
      </w:r>
    </w:p>
    <w:p w14:paraId="2DA90E8A" w14:textId="77777777" w:rsidR="00B92C14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3184183B" wp14:editId="33A2508C">
                <wp:simplePos x="0" y="0"/>
                <wp:positionH relativeFrom="column">
                  <wp:posOffset>4650237</wp:posOffset>
                </wp:positionH>
                <wp:positionV relativeFrom="paragraph">
                  <wp:posOffset>136423</wp:posOffset>
                </wp:positionV>
                <wp:extent cx="2428875" cy="0"/>
                <wp:effectExtent l="0" t="0" r="9525" b="19050"/>
                <wp:wrapNone/>
                <wp:docPr id="454" name="Straight Connector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C5B664" id="Straight Connector 394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.15pt,10.75pt" to="557.4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" strokecolor="#9bbb59 [3206]">
                <v:stroke dashstyle="3 1"/>
              </v:line>
            </w:pict>
          </mc:Fallback>
        </mc:AlternateContent>
      </w: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74F8DEC7" wp14:editId="0A8762EB">
                <wp:simplePos x="0" y="0"/>
                <wp:positionH relativeFrom="column">
                  <wp:posOffset>7134225</wp:posOffset>
                </wp:positionH>
                <wp:positionV relativeFrom="paragraph">
                  <wp:posOffset>48260</wp:posOffset>
                </wp:positionV>
                <wp:extent cx="152400" cy="152400"/>
                <wp:effectExtent l="0" t="0" r="19050" b="19050"/>
                <wp:wrapNone/>
                <wp:docPr id="455" name="Oval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AA829F" w14:textId="77777777" w:rsidR="0026484F" w:rsidRDefault="0026484F" w:rsidP="00944637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F8DEC7" id="_x0000_s1044" style="position:absolute;left:0;text-align:left;margin-left:561.75pt;margin-top:3.8pt;width:12pt;height:12pt;z-index:25210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" fillcolor="#9bbb59 [3206]" strokecolor="#4e6128 [1606]" strokeweight="2pt">
                <v:textbox>
                  <w:txbxContent>
                    <w:p w14:paraId="5CAA829F" w14:textId="77777777" w:rsidR="0026484F" w:rsidRDefault="0026484F" w:rsidP="00944637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B92C14" w:rsidRPr="009B6049">
        <w:rPr>
          <w:noProof/>
          <w:lang w:val="en-US" w:eastAsia="de-DE"/>
        </w:rPr>
        <w:t>Develop the concept of System Wide Information Management (SWIM)</w:t>
      </w:r>
      <w:r w:rsidR="00944637" w:rsidRPr="009B6049">
        <w:rPr>
          <w:noProof/>
          <w:lang w:val="en-US" w:eastAsia="de-DE"/>
        </w:rPr>
        <w:t xml:space="preserve"> </w:t>
      </w:r>
    </w:p>
    <w:p w14:paraId="499F7CC7" w14:textId="77777777" w:rsidR="007F7E85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EA9722" wp14:editId="70B4AAF2">
                <wp:simplePos x="0" y="0"/>
                <wp:positionH relativeFrom="column">
                  <wp:posOffset>4638675</wp:posOffset>
                </wp:positionH>
                <wp:positionV relativeFrom="paragraph">
                  <wp:posOffset>126365</wp:posOffset>
                </wp:positionV>
                <wp:extent cx="1570990" cy="0"/>
                <wp:effectExtent l="0" t="0" r="1016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09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0EAC1A" id="Straight Connector 1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25pt,9.95pt" to="488.9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" strokecolor="#4f81bd [3204]">
                <v:stroke dashstyle="3 1"/>
              </v:line>
            </w:pict>
          </mc:Fallback>
        </mc:AlternateContent>
      </w: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0EFD93" wp14:editId="0022CD64">
                <wp:simplePos x="0" y="0"/>
                <wp:positionH relativeFrom="column">
                  <wp:posOffset>6262726</wp:posOffset>
                </wp:positionH>
                <wp:positionV relativeFrom="paragraph">
                  <wp:posOffset>46355</wp:posOffset>
                </wp:positionV>
                <wp:extent cx="152400" cy="152400"/>
                <wp:effectExtent l="0" t="0" r="19050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C27356" w14:textId="77777777" w:rsidR="0026484F" w:rsidRDefault="0026484F" w:rsidP="00433ADC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0EFD93" id="Oval 11" o:spid="_x0000_s1045" style="position:absolute;left:0;text-align:left;margin-left:493.15pt;margin-top:3.65pt;width:12pt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" fillcolor="#4f81bd [3204]" strokecolor="#243f60 [1604]" strokeweight="2pt">
                <v:textbox>
                  <w:txbxContent>
                    <w:p w14:paraId="0AC27356" w14:textId="77777777" w:rsidR="0026484F" w:rsidRDefault="0026484F" w:rsidP="00433ADC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B92C14" w:rsidRPr="009B6049">
        <w:rPr>
          <w:noProof/>
          <w:lang w:val="en-US" w:eastAsia="de-DE"/>
        </w:rPr>
        <w:t xml:space="preserve">Develop the </w:t>
      </w:r>
      <w:r w:rsidR="007F7E85" w:rsidRPr="009B6049">
        <w:rPr>
          <w:noProof/>
          <w:lang w:val="en-US" w:eastAsia="de-DE"/>
        </w:rPr>
        <w:t>M</w:t>
      </w:r>
      <w:r w:rsidR="00480D90" w:rsidRPr="009B6049">
        <w:rPr>
          <w:noProof/>
          <w:lang w:val="en-US" w:eastAsia="de-DE"/>
        </w:rPr>
        <w:t xml:space="preserve">aritime </w:t>
      </w:r>
      <w:r w:rsidR="00480D90" w:rsidRPr="00770AA9">
        <w:rPr>
          <w:noProof/>
          <w:lang w:val="en-US" w:eastAsia="de-DE"/>
        </w:rPr>
        <w:t xml:space="preserve">Cloud (MC) </w:t>
      </w:r>
      <w:r w:rsidR="00641BD7" w:rsidRPr="009B6049">
        <w:rPr>
          <w:noProof/>
          <w:lang w:val="en-US" w:eastAsia="de-DE"/>
        </w:rPr>
        <w:t xml:space="preserve">- </w:t>
      </w:r>
      <w:r w:rsidR="00496A60" w:rsidRPr="009B6049">
        <w:rPr>
          <w:noProof/>
          <w:lang w:val="en-US" w:eastAsia="de-DE"/>
        </w:rPr>
        <w:t xml:space="preserve">describe </w:t>
      </w:r>
      <w:r w:rsidR="007F7E85" w:rsidRPr="009B6049">
        <w:rPr>
          <w:noProof/>
          <w:lang w:val="en-US" w:eastAsia="de-DE"/>
        </w:rPr>
        <w:t xml:space="preserve">concept </w:t>
      </w:r>
      <w:r w:rsidR="00496A60" w:rsidRPr="009B6049">
        <w:rPr>
          <w:noProof/>
          <w:lang w:val="en-US" w:eastAsia="de-DE"/>
        </w:rPr>
        <w:t>(</w:t>
      </w:r>
      <w:r w:rsidR="000B4B0B" w:rsidRPr="009B6049">
        <w:rPr>
          <w:noProof/>
          <w:lang w:val="en-US" w:eastAsia="de-DE"/>
        </w:rPr>
        <w:t xml:space="preserve">including </w:t>
      </w:r>
      <w:r w:rsidR="007F7E85" w:rsidRPr="009B6049">
        <w:rPr>
          <w:noProof/>
          <w:lang w:val="en-US" w:eastAsia="de-DE"/>
        </w:rPr>
        <w:t>identities,</w:t>
      </w:r>
      <w:r w:rsidR="00B92C14" w:rsidRPr="009B6049">
        <w:rPr>
          <w:noProof/>
          <w:lang w:val="en-US" w:eastAsia="de-DE"/>
        </w:rPr>
        <w:t xml:space="preserve"> the MC Identity Register (MIR),</w:t>
      </w:r>
      <w:r w:rsidR="007F7E85" w:rsidRPr="009B6049">
        <w:rPr>
          <w:noProof/>
          <w:lang w:val="en-US" w:eastAsia="de-DE"/>
        </w:rPr>
        <w:t xml:space="preserve"> </w:t>
      </w:r>
      <w:r w:rsidR="00496A60" w:rsidRPr="009B6049">
        <w:rPr>
          <w:noProof/>
          <w:lang w:val="en-US" w:eastAsia="de-DE"/>
        </w:rPr>
        <w:t xml:space="preserve">identity management, </w:t>
      </w:r>
      <w:r w:rsidR="00B92C14" w:rsidRPr="009B6049">
        <w:rPr>
          <w:noProof/>
          <w:lang w:val="en-US" w:eastAsia="de-DE"/>
        </w:rPr>
        <w:lastRenderedPageBreak/>
        <w:t xml:space="preserve">services, the service register, </w:t>
      </w:r>
      <w:r w:rsidR="00496A60" w:rsidRPr="009B6049">
        <w:rPr>
          <w:noProof/>
          <w:lang w:val="en-US" w:eastAsia="de-DE"/>
        </w:rPr>
        <w:t xml:space="preserve">security </w:t>
      </w:r>
      <w:r w:rsidR="007F7E85" w:rsidRPr="009B6049">
        <w:rPr>
          <w:noProof/>
          <w:lang w:val="en-US" w:eastAsia="de-DE"/>
        </w:rPr>
        <w:t>and communication links</w:t>
      </w:r>
      <w:r w:rsidR="00496A60" w:rsidRPr="009B6049">
        <w:rPr>
          <w:noProof/>
          <w:lang w:val="en-US" w:eastAsia="de-DE"/>
        </w:rPr>
        <w:t>)</w:t>
      </w:r>
      <w:r w:rsidR="00B92C14" w:rsidRPr="009B6049">
        <w:rPr>
          <w:noProof/>
          <w:lang w:val="en-US" w:eastAsia="de-DE"/>
        </w:rPr>
        <w:t xml:space="preserve"> and governance model</w:t>
      </w:r>
    </w:p>
    <w:p w14:paraId="0682C46D" w14:textId="77777777" w:rsidR="007F7E85" w:rsidRPr="009B6049" w:rsidRDefault="00B80FA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22E38C3" wp14:editId="52447CF6">
                <wp:simplePos x="0" y="0"/>
                <wp:positionH relativeFrom="column">
                  <wp:posOffset>7122795</wp:posOffset>
                </wp:positionH>
                <wp:positionV relativeFrom="paragraph">
                  <wp:posOffset>44171</wp:posOffset>
                </wp:positionV>
                <wp:extent cx="152400" cy="152400"/>
                <wp:effectExtent l="0" t="0" r="19050" b="1905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B27D5A" w14:textId="77777777" w:rsidR="0026484F" w:rsidRDefault="0026484F" w:rsidP="00433ADC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2E38C3" id="Oval 22" o:spid="_x0000_s1046" style="position:absolute;left:0;text-align:left;margin-left:560.85pt;margin-top:3.5pt;width:12pt;height:1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" fillcolor="#9bbb59 [3206]" strokecolor="#4e6128 [1606]" strokeweight="2pt">
                <v:textbox>
                  <w:txbxContent>
                    <w:p w14:paraId="0FB27D5A" w14:textId="77777777" w:rsidR="0026484F" w:rsidRDefault="0026484F" w:rsidP="00433ADC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87AD5B7" wp14:editId="0B6599FC">
                <wp:simplePos x="0" y="0"/>
                <wp:positionH relativeFrom="column">
                  <wp:posOffset>4455160</wp:posOffset>
                </wp:positionH>
                <wp:positionV relativeFrom="paragraph">
                  <wp:posOffset>125095</wp:posOffset>
                </wp:positionV>
                <wp:extent cx="2606040" cy="0"/>
                <wp:effectExtent l="0" t="0" r="2286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60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8AA72F" id="Straight Connector 2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0.8pt,9.85pt" to="556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" strokecolor="#9bbb59 [3206]">
                <v:stroke dashstyle="3 1"/>
              </v:line>
            </w:pict>
          </mc:Fallback>
        </mc:AlternateContent>
      </w:r>
      <w:r w:rsidR="00B92C14" w:rsidRPr="009B6049">
        <w:rPr>
          <w:noProof/>
          <w:lang w:val="en-US" w:eastAsia="de-DE"/>
        </w:rPr>
        <w:t>Further develop</w:t>
      </w:r>
      <w:r w:rsidR="009225C9" w:rsidRPr="009B6049">
        <w:rPr>
          <w:noProof/>
          <w:lang w:val="en-US" w:eastAsia="de-DE"/>
        </w:rPr>
        <w:t xml:space="preserve"> </w:t>
      </w:r>
      <w:r w:rsidR="007F7E85" w:rsidRPr="009B6049">
        <w:rPr>
          <w:noProof/>
          <w:lang w:val="en-US" w:eastAsia="de-DE"/>
        </w:rPr>
        <w:t>C</w:t>
      </w:r>
      <w:r w:rsidR="00B92C14" w:rsidRPr="009B6049">
        <w:rPr>
          <w:noProof/>
          <w:lang w:val="en-US" w:eastAsia="de-DE"/>
        </w:rPr>
        <w:t xml:space="preserve">ommon </w:t>
      </w:r>
      <w:r w:rsidR="007F7E85" w:rsidRPr="009B6049">
        <w:rPr>
          <w:noProof/>
          <w:lang w:val="en-US" w:eastAsia="de-DE"/>
        </w:rPr>
        <w:t>S</w:t>
      </w:r>
      <w:r w:rsidR="00B92C14" w:rsidRPr="009B6049">
        <w:rPr>
          <w:noProof/>
          <w:lang w:val="en-US" w:eastAsia="de-DE"/>
        </w:rPr>
        <w:t xml:space="preserve">hore-based System </w:t>
      </w:r>
      <w:r w:rsidR="007F7E85" w:rsidRPr="009B6049">
        <w:rPr>
          <w:noProof/>
          <w:lang w:val="en-US" w:eastAsia="de-DE"/>
        </w:rPr>
        <w:t>A</w:t>
      </w:r>
      <w:r w:rsidR="00B92C14" w:rsidRPr="009B6049">
        <w:rPr>
          <w:noProof/>
          <w:lang w:val="en-US" w:eastAsia="de-DE"/>
        </w:rPr>
        <w:t xml:space="preserve">rchitecture (CSSA; </w:t>
      </w:r>
      <w:r w:rsidR="006F16CB" w:rsidRPr="009B6049">
        <w:rPr>
          <w:noProof/>
          <w:lang w:val="en-US" w:eastAsia="de-DE"/>
        </w:rPr>
        <w:t>[9]</w:t>
      </w:r>
      <w:r w:rsidR="00B92C14" w:rsidRPr="009B6049">
        <w:rPr>
          <w:noProof/>
          <w:lang w:val="en-US" w:eastAsia="de-DE"/>
        </w:rPr>
        <w:t>), including generic service description,</w:t>
      </w:r>
      <w:r w:rsidR="007F7E85" w:rsidRPr="009B6049">
        <w:rPr>
          <w:noProof/>
          <w:lang w:val="en-US" w:eastAsia="de-DE"/>
        </w:rPr>
        <w:t xml:space="preserve"> </w:t>
      </w:r>
      <w:r w:rsidR="006F16CB" w:rsidRPr="009B6049">
        <w:rPr>
          <w:noProof/>
          <w:lang w:val="en-US" w:eastAsia="de-DE"/>
        </w:rPr>
        <w:t xml:space="preserve">generic </w:t>
      </w:r>
      <w:r w:rsidR="007F7E85" w:rsidRPr="009B6049">
        <w:rPr>
          <w:noProof/>
          <w:lang w:val="en-US" w:eastAsia="de-DE"/>
        </w:rPr>
        <w:t>M2M interfac</w:t>
      </w:r>
      <w:r w:rsidR="006F16CB" w:rsidRPr="009B6049">
        <w:rPr>
          <w:noProof/>
          <w:lang w:val="en-US" w:eastAsia="de-DE"/>
        </w:rPr>
        <w:t>ing, application notes and</w:t>
      </w:r>
      <w:r w:rsidR="00B92C14" w:rsidRPr="009B6049">
        <w:rPr>
          <w:noProof/>
          <w:lang w:val="en-US" w:eastAsia="de-DE"/>
        </w:rPr>
        <w:t xml:space="preserve"> guidance documents</w:t>
      </w:r>
    </w:p>
    <w:p w14:paraId="61B62CD0" w14:textId="77777777" w:rsidR="00700694" w:rsidRPr="009B6049" w:rsidRDefault="00B80FA8" w:rsidP="00770AA9">
      <w:pPr>
        <w:pStyle w:val="ListParagraph"/>
        <w:numPr>
          <w:ilvl w:val="1"/>
          <w:numId w:val="15"/>
        </w:numPr>
        <w:tabs>
          <w:tab w:val="num" w:pos="576"/>
        </w:tabs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53D11D7B" wp14:editId="1864D5B9">
                <wp:simplePos x="0" y="0"/>
                <wp:positionH relativeFrom="column">
                  <wp:posOffset>7926705</wp:posOffset>
                </wp:positionH>
                <wp:positionV relativeFrom="paragraph">
                  <wp:posOffset>47625</wp:posOffset>
                </wp:positionV>
                <wp:extent cx="152400" cy="152400"/>
                <wp:effectExtent l="0" t="0" r="19050" b="19050"/>
                <wp:wrapNone/>
                <wp:docPr id="434" name="Oval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5CF98A" w14:textId="77777777" w:rsidR="0026484F" w:rsidRDefault="0026484F" w:rsidP="00175C60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D11D7B" id="Oval 345" o:spid="_x0000_s1047" style="position:absolute;left:0;text-align:left;margin-left:624.15pt;margin-top:3.75pt;width:12pt;height:12pt;z-index:25210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" fillcolor="#8064a2 [3207]" strokecolor="#3f3151 [1607]" strokeweight="2pt">
                <v:textbox>
                  <w:txbxContent>
                    <w:p w14:paraId="365CF98A" w14:textId="77777777" w:rsidR="0026484F" w:rsidRDefault="0026484F" w:rsidP="00175C60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Pr="00770AA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6F67CC1B" wp14:editId="7C0E26F5">
                <wp:simplePos x="0" y="0"/>
                <wp:positionH relativeFrom="column">
                  <wp:posOffset>4141279</wp:posOffset>
                </wp:positionH>
                <wp:positionV relativeFrom="paragraph">
                  <wp:posOffset>127471</wp:posOffset>
                </wp:positionV>
                <wp:extent cx="3721149" cy="0"/>
                <wp:effectExtent l="0" t="0" r="12700" b="19050"/>
                <wp:wrapNone/>
                <wp:docPr id="397" name="Straight Connector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4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D3DBC7" id="Straight Connector 338" o:spid="_x0000_s1026" style="position:absolute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1pt,10.05pt" to="619.1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" strokecolor="#8064a2 [3207]">
                <v:stroke dashstyle="3 1"/>
              </v:line>
            </w:pict>
          </mc:Fallback>
        </mc:AlternateContent>
      </w:r>
      <w:r w:rsidR="00B92C14" w:rsidRPr="009B6049">
        <w:rPr>
          <w:noProof/>
          <w:lang w:val="en-US" w:eastAsia="de-DE"/>
        </w:rPr>
        <w:t xml:space="preserve">Develop </w:t>
      </w:r>
      <w:r w:rsidR="00700694" w:rsidRPr="00770AA9">
        <w:rPr>
          <w:noProof/>
          <w:lang w:val="en-US" w:eastAsia="de-DE"/>
        </w:rPr>
        <w:t>M</w:t>
      </w:r>
      <w:r w:rsidR="00B92C14" w:rsidRPr="009B6049">
        <w:rPr>
          <w:noProof/>
          <w:lang w:val="en-US" w:eastAsia="de-DE"/>
        </w:rPr>
        <w:t xml:space="preserve">aritime </w:t>
      </w:r>
      <w:r w:rsidR="00700694" w:rsidRPr="00770AA9">
        <w:rPr>
          <w:noProof/>
          <w:lang w:val="en-US" w:eastAsia="de-DE"/>
        </w:rPr>
        <w:t>A</w:t>
      </w:r>
      <w:r w:rsidR="00B92C14" w:rsidRPr="009B6049">
        <w:rPr>
          <w:noProof/>
          <w:lang w:val="en-US" w:eastAsia="de-DE"/>
        </w:rPr>
        <w:t xml:space="preserve">rchitecture </w:t>
      </w:r>
      <w:r w:rsidR="00700694" w:rsidRPr="00770AA9">
        <w:rPr>
          <w:noProof/>
          <w:lang w:val="en-US" w:eastAsia="de-DE"/>
        </w:rPr>
        <w:t>F</w:t>
      </w:r>
      <w:r w:rsidR="00B92C14" w:rsidRPr="009B6049">
        <w:rPr>
          <w:noProof/>
          <w:lang w:val="en-US" w:eastAsia="de-DE"/>
        </w:rPr>
        <w:t>ramework (MAF)</w:t>
      </w:r>
      <w:r w:rsidR="00700694" w:rsidRPr="00770AA9">
        <w:rPr>
          <w:noProof/>
          <w:lang w:val="en-US" w:eastAsia="de-DE"/>
        </w:rPr>
        <w:t xml:space="preserve"> Cube</w:t>
      </w:r>
    </w:p>
    <w:p w14:paraId="24E20FA4" w14:textId="77777777" w:rsidR="00700694" w:rsidRPr="00770AA9" w:rsidRDefault="00B80FA8" w:rsidP="00770AA9">
      <w:pPr>
        <w:pStyle w:val="ListParagraph"/>
        <w:numPr>
          <w:ilvl w:val="1"/>
          <w:numId w:val="15"/>
        </w:numPr>
        <w:tabs>
          <w:tab w:val="num" w:pos="576"/>
        </w:tabs>
        <w:spacing w:after="0" w:line="360" w:lineRule="auto"/>
        <w:ind w:left="1134" w:right="6305"/>
        <w:rPr>
          <w:noProof/>
          <w:lang w:val="en-US" w:eastAsia="de-DE"/>
        </w:rPr>
      </w:pPr>
      <w:r w:rsidRPr="00881E6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45F98EA6" wp14:editId="11E243B5">
                <wp:simplePos x="0" y="0"/>
                <wp:positionH relativeFrom="column">
                  <wp:posOffset>4067138</wp:posOffset>
                </wp:positionH>
                <wp:positionV relativeFrom="paragraph">
                  <wp:posOffset>127946</wp:posOffset>
                </wp:positionV>
                <wp:extent cx="3795290" cy="0"/>
                <wp:effectExtent l="0" t="0" r="15240" b="19050"/>
                <wp:wrapNone/>
                <wp:docPr id="433" name="Straight Connector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52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C00AB8" id="Straight Connector 338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0.25pt,10.05pt" to="619.1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" strokecolor="#8064a2 [3207]">
                <v:stroke dashstyle="3 1"/>
              </v:line>
            </w:pict>
          </mc:Fallback>
        </mc:AlternateContent>
      </w:r>
      <w:r w:rsidR="00175C60"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304C4295" wp14:editId="78A32112">
                <wp:simplePos x="0" y="0"/>
                <wp:positionH relativeFrom="column">
                  <wp:posOffset>7926705</wp:posOffset>
                </wp:positionH>
                <wp:positionV relativeFrom="paragraph">
                  <wp:posOffset>40640</wp:posOffset>
                </wp:positionV>
                <wp:extent cx="152400" cy="152400"/>
                <wp:effectExtent l="0" t="0" r="19050" b="19050"/>
                <wp:wrapNone/>
                <wp:docPr id="407" name="Oval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2783A8" w14:textId="77777777" w:rsidR="0026484F" w:rsidRDefault="0026484F" w:rsidP="00700694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4C4295" id="_x0000_s1048" style="position:absolute;left:0;text-align:left;margin-left:624.15pt;margin-top:3.2pt;width:12pt;height:12pt;z-index:25206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" fillcolor="#8064a2 [3207]" strokecolor="#3f3151 [1607]" strokeweight="2pt">
                <v:textbox>
                  <w:txbxContent>
                    <w:p w14:paraId="0B2783A8" w14:textId="77777777" w:rsidR="0026484F" w:rsidRDefault="0026484F" w:rsidP="00700694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700694" w:rsidRPr="00770AA9">
        <w:rPr>
          <w:noProof/>
          <w:lang w:val="en-US" w:eastAsia="de-DE"/>
        </w:rPr>
        <w:t>Update the IALA Maritime Radiocommunications Plan</w:t>
      </w:r>
    </w:p>
    <w:p w14:paraId="0F7EC585" w14:textId="77777777" w:rsidR="00700694" w:rsidRPr="00770AA9" w:rsidRDefault="00D36682" w:rsidP="00770AA9">
      <w:pPr>
        <w:pStyle w:val="ListParagraph"/>
        <w:numPr>
          <w:ilvl w:val="1"/>
          <w:numId w:val="15"/>
        </w:numPr>
        <w:tabs>
          <w:tab w:val="num" w:pos="576"/>
        </w:tabs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2538B2AA" wp14:editId="0B2AF8CE">
                <wp:simplePos x="0" y="0"/>
                <wp:positionH relativeFrom="column">
                  <wp:posOffset>5984875</wp:posOffset>
                </wp:positionH>
                <wp:positionV relativeFrom="paragraph">
                  <wp:posOffset>31471</wp:posOffset>
                </wp:positionV>
                <wp:extent cx="3510915" cy="116840"/>
                <wp:effectExtent l="0" t="19050" r="32385" b="35560"/>
                <wp:wrapNone/>
                <wp:docPr id="18" name="Right Arrow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915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8614E3" w14:textId="77777777" w:rsidR="00D36682" w:rsidRDefault="00D36682" w:rsidP="00D36682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8B2AA" id="_x0000_s1049" type="#_x0000_t13" style="position:absolute;left:0;text-align:left;margin-left:471.25pt;margin-top:2.5pt;width:276.45pt;height:9.2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" adj="21241" fillcolor="#f79646 [3209]" strokecolor="#974706 [1609]" strokeweight="2pt">
                <v:textbox>
                  <w:txbxContent>
                    <w:p w14:paraId="438614E3" w14:textId="77777777" w:rsidR="00D36682" w:rsidRDefault="00D36682" w:rsidP="00D36682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700694"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0A97B089" wp14:editId="785C25FF">
                <wp:simplePos x="0" y="0"/>
                <wp:positionH relativeFrom="column">
                  <wp:posOffset>2849115</wp:posOffset>
                </wp:positionH>
                <wp:positionV relativeFrom="paragraph">
                  <wp:posOffset>127787</wp:posOffset>
                </wp:positionV>
                <wp:extent cx="3085659" cy="0"/>
                <wp:effectExtent l="0" t="0" r="19685" b="19050"/>
                <wp:wrapNone/>
                <wp:docPr id="400" name="Straight Connector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565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141F6C" id="Straight Connector 342" o:spid="_x0000_s1026" style="position:absolute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35pt,10.05pt" to="467.3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" strokecolor="#f79646 [3209]">
                <v:stroke dashstyle="3 1"/>
              </v:line>
            </w:pict>
          </mc:Fallback>
        </mc:AlternateContent>
      </w:r>
      <w:r w:rsidR="00700694" w:rsidRPr="00770AA9">
        <w:rPr>
          <w:noProof/>
          <w:lang w:val="en-US" w:eastAsia="de-DE"/>
        </w:rPr>
        <w:t>Develop IALA Guidance on VDES</w:t>
      </w:r>
    </w:p>
    <w:p w14:paraId="0D6C48F9" w14:textId="77777777" w:rsidR="00700694" w:rsidRPr="00770AA9" w:rsidRDefault="00B80FA8" w:rsidP="00770AA9">
      <w:pPr>
        <w:pStyle w:val="ListParagraph"/>
        <w:numPr>
          <w:ilvl w:val="1"/>
          <w:numId w:val="15"/>
        </w:numPr>
        <w:tabs>
          <w:tab w:val="num" w:pos="576"/>
        </w:tabs>
        <w:spacing w:after="0" w:line="360" w:lineRule="auto"/>
        <w:ind w:left="1134" w:right="6305"/>
        <w:rPr>
          <w:noProof/>
          <w:lang w:val="en-US" w:eastAsia="de-DE"/>
        </w:rPr>
      </w:pPr>
      <w:commentRangeStart w:id="1"/>
      <w:r w:rsidRPr="00881E6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902C0B" wp14:editId="0DF6855B">
                <wp:simplePos x="0" y="0"/>
                <wp:positionH relativeFrom="column">
                  <wp:posOffset>7926705</wp:posOffset>
                </wp:positionH>
                <wp:positionV relativeFrom="paragraph">
                  <wp:posOffset>36195</wp:posOffset>
                </wp:positionV>
                <wp:extent cx="152400" cy="152400"/>
                <wp:effectExtent l="0" t="0" r="19050" b="19050"/>
                <wp:wrapNone/>
                <wp:docPr id="401" name="Oval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3F2EF2" w14:textId="77777777" w:rsidR="0026484F" w:rsidRDefault="0026484F" w:rsidP="00700694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902C0B" id="Oval 292" o:spid="_x0000_s1050" style="position:absolute;left:0;text-align:left;margin-left:624.15pt;margin-top:2.85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" fillcolor="#8064a2" strokecolor="#5c4776" strokeweight="2pt">
                <v:textbox>
                  <w:txbxContent>
                    <w:p w14:paraId="5E3F2EF2" w14:textId="77777777" w:rsidR="0026484F" w:rsidRDefault="0026484F" w:rsidP="00700694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700694"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66A1FD" wp14:editId="0D614E04">
                <wp:simplePos x="0" y="0"/>
                <wp:positionH relativeFrom="column">
                  <wp:posOffset>2633754</wp:posOffset>
                </wp:positionH>
                <wp:positionV relativeFrom="paragraph">
                  <wp:posOffset>124732</wp:posOffset>
                </wp:positionV>
                <wp:extent cx="5228674" cy="0"/>
                <wp:effectExtent l="0" t="0" r="10160" b="19050"/>
                <wp:wrapNone/>
                <wp:docPr id="403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86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4D0FBE" id="Straight Connector 29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4pt,9.8pt" to="619.1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" strokecolor="#8064a2">
                <v:stroke dashstyle="3 1"/>
              </v:line>
            </w:pict>
          </mc:Fallback>
        </mc:AlternateContent>
      </w:r>
      <w:r w:rsidR="00700694" w:rsidRPr="00770AA9">
        <w:rPr>
          <w:noProof/>
          <w:lang w:val="en-US" w:eastAsia="de-DE"/>
        </w:rPr>
        <w:t>Review IALA Guidance on AIS</w:t>
      </w:r>
      <w:commentRangeEnd w:id="1"/>
      <w:r w:rsidR="00AA3D29">
        <w:rPr>
          <w:rStyle w:val="CommentReference"/>
        </w:rPr>
        <w:commentReference w:id="1"/>
      </w:r>
    </w:p>
    <w:p w14:paraId="0E384124" w14:textId="77777777" w:rsidR="00CF47F7" w:rsidRDefault="00CF47F7" w:rsidP="00770AA9">
      <w:pPr>
        <w:pStyle w:val="ListParagraph"/>
        <w:numPr>
          <w:ilvl w:val="1"/>
          <w:numId w:val="15"/>
        </w:numPr>
        <w:tabs>
          <w:tab w:val="num" w:pos="576"/>
        </w:tabs>
        <w:spacing w:after="0" w:line="360" w:lineRule="auto"/>
        <w:ind w:left="1134" w:right="6305"/>
        <w:rPr>
          <w:ins w:id="2" w:author="Antti Kukkonen" w:date="2016-03-17T10:32:00Z"/>
          <w:noProof/>
          <w:lang w:val="en-US" w:eastAsia="de-DE"/>
        </w:rPr>
      </w:pPr>
      <w:ins w:id="3" w:author="Antti Kukkonen" w:date="2016-03-17T10:33:00Z">
        <w:r w:rsidRPr="009B6049">
          <w:rPr>
            <w:noProof/>
            <w:lang w:val="en-US" w:eastAsia="de-DE"/>
          </w:rPr>
          <w:t xml:space="preserve">Develop S-100 based product for </w:t>
        </w:r>
        <w:r>
          <w:rPr>
            <w:rStyle w:val="CommentReference"/>
          </w:rPr>
          <w:commentReference w:id="4"/>
        </w:r>
        <w:r>
          <w:rPr>
            <w:noProof/>
            <w:lang w:val="en-US" w:eastAsia="de-DE"/>
          </w:rPr>
          <w:t>AIS</w:t>
        </w:r>
      </w:ins>
    </w:p>
    <w:p w14:paraId="1F27BCE6" w14:textId="77777777" w:rsidR="00700694" w:rsidRPr="00770AA9" w:rsidRDefault="00B80FA8" w:rsidP="00770AA9">
      <w:pPr>
        <w:pStyle w:val="ListParagraph"/>
        <w:numPr>
          <w:ilvl w:val="1"/>
          <w:numId w:val="15"/>
        </w:numPr>
        <w:tabs>
          <w:tab w:val="num" w:pos="576"/>
        </w:tabs>
        <w:spacing w:after="0" w:line="360" w:lineRule="auto"/>
        <w:ind w:left="1134" w:right="6305"/>
        <w:rPr>
          <w:noProof/>
          <w:lang w:val="en-US" w:eastAsia="de-DE"/>
        </w:rPr>
      </w:pPr>
      <w:r w:rsidRPr="00881E6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290910" wp14:editId="2A4DA03A">
                <wp:simplePos x="0" y="0"/>
                <wp:positionH relativeFrom="column">
                  <wp:posOffset>7926705</wp:posOffset>
                </wp:positionH>
                <wp:positionV relativeFrom="paragraph">
                  <wp:posOffset>47625</wp:posOffset>
                </wp:positionV>
                <wp:extent cx="152400" cy="152400"/>
                <wp:effectExtent l="0" t="0" r="19050" b="19050"/>
                <wp:wrapNone/>
                <wp:docPr id="404" name="Oval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DAC7B9A" w14:textId="77777777" w:rsidR="0026484F" w:rsidRDefault="0026484F" w:rsidP="00700694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290910" id="Oval 293" o:spid="_x0000_s1051" style="position:absolute;left:0;text-align:left;margin-left:624.15pt;margin-top:3.75pt;width:12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" fillcolor="#8064a2" strokecolor="#5c4776" strokeweight="2pt">
                <v:textbox>
                  <w:txbxContent>
                    <w:p w14:paraId="3DAC7B9A" w14:textId="77777777" w:rsidR="0026484F" w:rsidRDefault="0026484F" w:rsidP="00700694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700694"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089CD2" wp14:editId="087516A2">
                <wp:simplePos x="0" y="0"/>
                <wp:positionH relativeFrom="column">
                  <wp:posOffset>4363700</wp:posOffset>
                </wp:positionH>
                <wp:positionV relativeFrom="paragraph">
                  <wp:posOffset>132269</wp:posOffset>
                </wp:positionV>
                <wp:extent cx="3498728" cy="0"/>
                <wp:effectExtent l="0" t="0" r="6985" b="19050"/>
                <wp:wrapNone/>
                <wp:docPr id="406" name="Straight Connector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872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A5860D" id="Straight Connector 346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3.6pt,10.4pt" to="619.1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" strokecolor="#8064a2 [3207]">
                <v:stroke dashstyle="3 1"/>
              </v:line>
            </w:pict>
          </mc:Fallback>
        </mc:AlternateContent>
      </w:r>
      <w:r w:rsidR="00007513" w:rsidRPr="009B6049">
        <w:rPr>
          <w:noProof/>
          <w:lang w:val="en-US" w:eastAsia="de-DE"/>
        </w:rPr>
        <w:t>Develop S-100 based product for “</w:t>
      </w:r>
      <w:r w:rsidR="00007513" w:rsidRPr="00770AA9">
        <w:rPr>
          <w:noProof/>
          <w:lang w:val="en-US" w:eastAsia="de-DE"/>
        </w:rPr>
        <w:t>AIS Application Specific Messages</w:t>
      </w:r>
      <w:r w:rsidR="00007513" w:rsidRPr="009B6049">
        <w:rPr>
          <w:noProof/>
          <w:lang w:val="en-US" w:eastAsia="de-DE"/>
        </w:rPr>
        <w:t>” and m</w:t>
      </w:r>
      <w:r w:rsidR="00700694" w:rsidRPr="00770AA9">
        <w:rPr>
          <w:noProof/>
          <w:lang w:val="en-US" w:eastAsia="de-DE"/>
        </w:rPr>
        <w:t xml:space="preserve">anage ASM register (web catalogue) </w:t>
      </w:r>
    </w:p>
    <w:p w14:paraId="52868D95" w14:textId="77777777" w:rsidR="00700694" w:rsidRPr="00770AA9" w:rsidRDefault="00944637" w:rsidP="00770AA9">
      <w:pPr>
        <w:pStyle w:val="ListParagraph"/>
        <w:numPr>
          <w:ilvl w:val="1"/>
          <w:numId w:val="15"/>
        </w:numPr>
        <w:tabs>
          <w:tab w:val="num" w:pos="576"/>
        </w:tabs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034A2D71" wp14:editId="4FBDEDAA">
                <wp:simplePos x="0" y="0"/>
                <wp:positionH relativeFrom="column">
                  <wp:posOffset>4395475</wp:posOffset>
                </wp:positionH>
                <wp:positionV relativeFrom="paragraph">
                  <wp:posOffset>127988</wp:posOffset>
                </wp:positionV>
                <wp:extent cx="3466953" cy="0"/>
                <wp:effectExtent l="0" t="0" r="19685" b="19050"/>
                <wp:wrapNone/>
                <wp:docPr id="408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695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19CBCF" id="Straight Connector 13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1pt,10.1pt" to="619.1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" strokecolor="#8064a2">
                <v:stroke dashstyle="3 1"/>
              </v:line>
            </w:pict>
          </mc:Fallback>
        </mc:AlternateContent>
      </w:r>
      <w:r w:rsidRPr="00770AA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445373A4" wp14:editId="50884619">
                <wp:simplePos x="0" y="0"/>
                <wp:positionH relativeFrom="column">
                  <wp:posOffset>7926705</wp:posOffset>
                </wp:positionH>
                <wp:positionV relativeFrom="paragraph">
                  <wp:posOffset>34925</wp:posOffset>
                </wp:positionV>
                <wp:extent cx="152400" cy="152400"/>
                <wp:effectExtent l="0" t="0" r="19050" b="19050"/>
                <wp:wrapNone/>
                <wp:docPr id="456" name="Oval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6B564C4" w14:textId="77777777" w:rsidR="0026484F" w:rsidRDefault="0026484F" w:rsidP="00944637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5373A4" id="_x0000_s1052" style="position:absolute;left:0;text-align:left;margin-left:624.15pt;margin-top:2.75pt;width:12pt;height:12pt;z-index:25211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" fillcolor="#8064a2" strokecolor="#5c4776" strokeweight="2pt">
                <v:textbox>
                  <w:txbxContent>
                    <w:p w14:paraId="56B564C4" w14:textId="77777777" w:rsidR="0026484F" w:rsidRDefault="0026484F" w:rsidP="00944637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700694" w:rsidRPr="00770AA9">
        <w:rPr>
          <w:noProof/>
          <w:lang w:val="en-US" w:eastAsia="de-DE"/>
        </w:rPr>
        <w:t xml:space="preserve">Monitor </w:t>
      </w:r>
      <w:r w:rsidRPr="009B6049">
        <w:rPr>
          <w:noProof/>
          <w:lang w:val="en-US" w:eastAsia="de-DE"/>
        </w:rPr>
        <w:t xml:space="preserve">[and incorporate, as appropriate?] </w:t>
      </w:r>
      <w:r w:rsidR="00700694" w:rsidRPr="00770AA9">
        <w:rPr>
          <w:noProof/>
          <w:lang w:val="en-US" w:eastAsia="de-DE"/>
        </w:rPr>
        <w:t>developments in GMDSS – post IMO GMDSS review (post 2017)</w:t>
      </w:r>
    </w:p>
    <w:p w14:paraId="0EF278A8" w14:textId="77777777" w:rsidR="00700694" w:rsidRPr="00770AA9" w:rsidRDefault="00987E36" w:rsidP="00770AA9">
      <w:pPr>
        <w:pStyle w:val="ListParagraph"/>
        <w:numPr>
          <w:ilvl w:val="1"/>
          <w:numId w:val="15"/>
        </w:numPr>
        <w:tabs>
          <w:tab w:val="num" w:pos="576"/>
        </w:tabs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16F62006" wp14:editId="7B375214">
                <wp:simplePos x="0" y="0"/>
                <wp:positionH relativeFrom="column">
                  <wp:posOffset>5984875</wp:posOffset>
                </wp:positionH>
                <wp:positionV relativeFrom="paragraph">
                  <wp:posOffset>41275</wp:posOffset>
                </wp:positionV>
                <wp:extent cx="3510915" cy="116840"/>
                <wp:effectExtent l="0" t="19050" r="32385" b="35560"/>
                <wp:wrapNone/>
                <wp:docPr id="19" name="Right Arrow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915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C44909" w14:textId="77777777" w:rsidR="00987E36" w:rsidRDefault="00987E36" w:rsidP="00987E36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62006" id="_x0000_s1053" type="#_x0000_t13" style="position:absolute;left:0;text-align:left;margin-left:471.25pt;margin-top:3.25pt;width:276.45pt;height:9.2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" adj="21241" fillcolor="#f79646 [3209]" strokecolor="#974706 [1609]" strokeweight="2pt">
                <v:textbox>
                  <w:txbxContent>
                    <w:p w14:paraId="59C44909" w14:textId="77777777" w:rsidR="00987E36" w:rsidRDefault="00987E36" w:rsidP="00987E36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700694"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1454C98C" wp14:editId="13C4B224">
                <wp:simplePos x="0" y="0"/>
                <wp:positionH relativeFrom="column">
                  <wp:posOffset>4628488</wp:posOffset>
                </wp:positionH>
                <wp:positionV relativeFrom="paragraph">
                  <wp:posOffset>134299</wp:posOffset>
                </wp:positionV>
                <wp:extent cx="1306092" cy="0"/>
                <wp:effectExtent l="0" t="0" r="27940" b="19050"/>
                <wp:wrapNone/>
                <wp:docPr id="409" name="Straight Connector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60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D1C0B1" id="Straight Connector 350" o:spid="_x0000_s1026" style="position:absolute;z-index:252064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4.45pt,10.55pt" to="467.3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" strokecolor="#f79646 [3209]">
                <v:stroke dashstyle="3 1"/>
              </v:line>
            </w:pict>
          </mc:Fallback>
        </mc:AlternateContent>
      </w:r>
      <w:r w:rsidR="00700694" w:rsidRPr="00770AA9">
        <w:rPr>
          <w:noProof/>
          <w:lang w:val="en-US" w:eastAsia="de-DE"/>
        </w:rPr>
        <w:t xml:space="preserve">Liaison with ITU (WRC-19 preparation) and assistance to IALA membership for national matters) </w:t>
      </w:r>
    </w:p>
    <w:p w14:paraId="070B6B40" w14:textId="77777777" w:rsidR="00EB00C5" w:rsidRPr="009B6049" w:rsidRDefault="00EB00C5" w:rsidP="009B6049">
      <w:pPr>
        <w:pStyle w:val="ListParagraph"/>
        <w:numPr>
          <w:ilvl w:val="0"/>
          <w:numId w:val="8"/>
        </w:numPr>
        <w:spacing w:after="0" w:line="360" w:lineRule="auto"/>
        <w:ind w:right="6305"/>
        <w:rPr>
          <w:b/>
          <w:sz w:val="20"/>
          <w:szCs w:val="20"/>
        </w:rPr>
      </w:pPr>
      <w:r w:rsidRPr="009B6049">
        <w:rPr>
          <w:b/>
          <w:sz w:val="20"/>
          <w:szCs w:val="20"/>
        </w:rPr>
        <w:t xml:space="preserve">Positioning, </w:t>
      </w:r>
      <w:r w:rsidR="00007513" w:rsidRPr="009B6049">
        <w:rPr>
          <w:b/>
          <w:sz w:val="20"/>
          <w:szCs w:val="20"/>
        </w:rPr>
        <w:t>N</w:t>
      </w:r>
      <w:r w:rsidRPr="009B6049">
        <w:rPr>
          <w:b/>
          <w:sz w:val="20"/>
          <w:szCs w:val="20"/>
        </w:rPr>
        <w:t xml:space="preserve">avigation and </w:t>
      </w:r>
      <w:r w:rsidR="00007513" w:rsidRPr="009B6049">
        <w:rPr>
          <w:b/>
          <w:sz w:val="20"/>
          <w:szCs w:val="20"/>
        </w:rPr>
        <w:t>T</w:t>
      </w:r>
      <w:r w:rsidRPr="009B6049">
        <w:rPr>
          <w:b/>
          <w:sz w:val="20"/>
          <w:szCs w:val="20"/>
        </w:rPr>
        <w:t xml:space="preserve">iming </w:t>
      </w:r>
      <w:r w:rsidR="00007513" w:rsidRPr="009B6049">
        <w:rPr>
          <w:b/>
          <w:sz w:val="20"/>
          <w:szCs w:val="20"/>
        </w:rPr>
        <w:t>(PNT)</w:t>
      </w:r>
    </w:p>
    <w:p w14:paraId="5C1E1BCA" w14:textId="77777777" w:rsidR="00051FCD" w:rsidRPr="009B6049" w:rsidRDefault="00B80FA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7BF2BDFB" wp14:editId="2A6F3B26">
                <wp:simplePos x="0" y="0"/>
                <wp:positionH relativeFrom="column">
                  <wp:posOffset>3971815</wp:posOffset>
                </wp:positionH>
                <wp:positionV relativeFrom="paragraph">
                  <wp:posOffset>133365</wp:posOffset>
                </wp:positionV>
                <wp:extent cx="3798820" cy="0"/>
                <wp:effectExtent l="0" t="0" r="11430" b="19050"/>
                <wp:wrapNone/>
                <wp:docPr id="324" name="Straight Connector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88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014002" id="Straight Connector 324" o:spid="_x0000_s1026" style="position:absolute;z-index:251950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2.75pt,10.5pt" to="611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" strokecolor="#8064a2">
                <v:stroke dashstyle="3 1"/>
              </v:line>
            </w:pict>
          </mc:Fallback>
        </mc:AlternateContent>
      </w: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083CE91D" wp14:editId="23C7BBE1">
                <wp:simplePos x="0" y="0"/>
                <wp:positionH relativeFrom="column">
                  <wp:posOffset>7813319</wp:posOffset>
                </wp:positionH>
                <wp:positionV relativeFrom="paragraph">
                  <wp:posOffset>0</wp:posOffset>
                </wp:positionV>
                <wp:extent cx="423545" cy="252095"/>
                <wp:effectExtent l="0" t="0" r="14605" b="14605"/>
                <wp:wrapNone/>
                <wp:docPr id="329" name="Oval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545" cy="252095"/>
                        </a:xfrm>
                        <a:prstGeom prst="ellipse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A8B10C7" w14:textId="77777777" w:rsidR="0026484F" w:rsidRDefault="0026484F" w:rsidP="003811FE">
                            <w:pPr>
                              <w:jc w:val="center"/>
                            </w:pPr>
                            <w:r w:rsidRPr="005E21F0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WG2</w:t>
                            </w: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3CE91D" id="Oval 329" o:spid="_x0000_s1054" style="position:absolute;left:0;text-align:left;margin-left:615.2pt;margin-top:0;width:33.35pt;height:19.8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" fillcolor="#8064a2" strokecolor="#5c4776" strokeweight="2pt">
                <v:textbox inset="0,0,0,0">
                  <w:txbxContent>
                    <w:p w14:paraId="6A8B10C7" w14:textId="77777777" w:rsidR="0026484F" w:rsidRDefault="0026484F" w:rsidP="003811FE">
                      <w:pPr>
                        <w:jc w:val="center"/>
                      </w:pPr>
                      <w:r w:rsidRPr="005E21F0">
                        <w:rPr>
                          <w:color w:val="FFFFFF" w:themeColor="background1"/>
                          <w:sz w:val="18"/>
                          <w:szCs w:val="18"/>
                        </w:rPr>
                        <w:t>WG2</w:t>
                      </w: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7A574F" w:rsidRPr="009B6049">
        <w:rPr>
          <w:noProof/>
          <w:lang w:val="en-US" w:eastAsia="de-DE"/>
        </w:rPr>
        <w:t>Develop Recommendation on PNT relevant services</w:t>
      </w:r>
    </w:p>
    <w:p w14:paraId="0A1CEE4D" w14:textId="77777777" w:rsidR="00EB00C5" w:rsidRPr="009B6049" w:rsidRDefault="00B80FA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07F5F02" wp14:editId="716CB95F">
                <wp:simplePos x="0" y="0"/>
                <wp:positionH relativeFrom="column">
                  <wp:posOffset>4568190</wp:posOffset>
                </wp:positionH>
                <wp:positionV relativeFrom="paragraph">
                  <wp:posOffset>133350</wp:posOffset>
                </wp:positionV>
                <wp:extent cx="2473960" cy="0"/>
                <wp:effectExtent l="0" t="0" r="21590" b="19050"/>
                <wp:wrapNone/>
                <wp:docPr id="364" name="Straight Connector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39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A1D3E1" id="Straight Connector 364" o:spid="_x0000_s1026" style="position:absolute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9.7pt,10.5pt" to="554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" strokecolor="#9bbb59 [3206]">
                <v:stroke dashstyle="3 1"/>
              </v:line>
            </w:pict>
          </mc:Fallback>
        </mc:AlternateContent>
      </w: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310760F" wp14:editId="598E03BA">
                <wp:simplePos x="0" y="0"/>
                <wp:positionH relativeFrom="column">
                  <wp:posOffset>7120255</wp:posOffset>
                </wp:positionH>
                <wp:positionV relativeFrom="paragraph">
                  <wp:posOffset>48260</wp:posOffset>
                </wp:positionV>
                <wp:extent cx="152400" cy="152400"/>
                <wp:effectExtent l="0" t="0" r="19050" b="19050"/>
                <wp:wrapNone/>
                <wp:docPr id="365" name="Oval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5907AC" w14:textId="77777777" w:rsidR="0026484F" w:rsidRDefault="0026484F" w:rsidP="007C35F9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10760F" id="Oval 365" o:spid="_x0000_s1055" style="position:absolute;left:0;text-align:left;margin-left:560.65pt;margin-top:3.8pt;width:12pt;height:12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" fillcolor="#9bbb59 [3206]" strokecolor="#4e6128 [1606]" strokeweight="2pt">
                <v:textbox>
                  <w:txbxContent>
                    <w:p w14:paraId="125907AC" w14:textId="77777777" w:rsidR="0026484F" w:rsidRDefault="0026484F" w:rsidP="007C35F9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051FCD" w:rsidRPr="009B6049">
        <w:rPr>
          <w:noProof/>
          <w:lang w:val="en-US" w:eastAsia="de-DE"/>
        </w:rPr>
        <w:t>Develop guideline on port and harbour high accuracy systems</w:t>
      </w:r>
      <w:r w:rsidR="007A574F" w:rsidRPr="009B6049">
        <w:rPr>
          <w:noProof/>
          <w:lang w:val="en-US" w:eastAsia="de-DE"/>
        </w:rPr>
        <w:t xml:space="preserve"> </w:t>
      </w:r>
    </w:p>
    <w:p w14:paraId="12EEB241" w14:textId="77777777" w:rsidR="00051FCD" w:rsidRPr="009B6049" w:rsidRDefault="00B80FA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3831CE2A" wp14:editId="69BEE1B2">
                <wp:simplePos x="0" y="0"/>
                <wp:positionH relativeFrom="column">
                  <wp:posOffset>7120255</wp:posOffset>
                </wp:positionH>
                <wp:positionV relativeFrom="paragraph">
                  <wp:posOffset>45085</wp:posOffset>
                </wp:positionV>
                <wp:extent cx="152400" cy="152400"/>
                <wp:effectExtent l="0" t="0" r="19050" b="19050"/>
                <wp:wrapNone/>
                <wp:docPr id="333" name="Oval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9BBB59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994DEA5" w14:textId="77777777" w:rsidR="0026484F" w:rsidRDefault="0026484F" w:rsidP="00051FCD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31CE2A" id="Oval 333" o:spid="_x0000_s1056" style="position:absolute;left:0;text-align:left;margin-left:560.65pt;margin-top:3.55pt;width:12pt;height:12p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" fillcolor="#9bbb59" strokecolor="#71893f" strokeweight="2pt">
                <v:textbox>
                  <w:txbxContent>
                    <w:p w14:paraId="0994DEA5" w14:textId="77777777" w:rsidR="0026484F" w:rsidRDefault="0026484F" w:rsidP="00051FCD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5AE54B98" wp14:editId="2991EF92">
                <wp:simplePos x="0" y="0"/>
                <wp:positionH relativeFrom="column">
                  <wp:posOffset>4434310</wp:posOffset>
                </wp:positionH>
                <wp:positionV relativeFrom="paragraph">
                  <wp:posOffset>130785</wp:posOffset>
                </wp:positionV>
                <wp:extent cx="2609041" cy="0"/>
                <wp:effectExtent l="0" t="0" r="20320" b="19050"/>
                <wp:wrapNone/>
                <wp:docPr id="332" name="Straight Connector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904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BBB59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34EB90" id="Straight Connector 332" o:spid="_x0000_s1026" style="position:absolute;z-index:251958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9.15pt,10.3pt" to="554.6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" strokecolor="#9bbb59">
                <v:stroke dashstyle="3 1"/>
              </v:line>
            </w:pict>
          </mc:Fallback>
        </mc:AlternateContent>
      </w:r>
      <w:r w:rsidR="00051FCD" w:rsidRPr="009B6049">
        <w:rPr>
          <w:noProof/>
          <w:lang w:val="en-US" w:eastAsia="de-DE"/>
        </w:rPr>
        <w:t>Develop guidance on techniques used for oboard PNT data processing</w:t>
      </w:r>
    </w:p>
    <w:p w14:paraId="6A391684" w14:textId="77777777" w:rsidR="00051FCD" w:rsidRPr="009B6049" w:rsidRDefault="00B80FA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5EA07659" wp14:editId="4CE92B05">
                <wp:simplePos x="0" y="0"/>
                <wp:positionH relativeFrom="column">
                  <wp:posOffset>4727342</wp:posOffset>
                </wp:positionH>
                <wp:positionV relativeFrom="paragraph">
                  <wp:posOffset>133566</wp:posOffset>
                </wp:positionV>
                <wp:extent cx="1532238" cy="0"/>
                <wp:effectExtent l="0" t="0" r="11430" b="19050"/>
                <wp:wrapNone/>
                <wp:docPr id="374" name="Straight Connector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223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76DF2A" id="Straight Connector 374" o:spid="_x0000_s1026" style="position:absolute;z-index:251962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2.25pt,10.5pt" to="492.9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" strokecolor="#4f81bd">
                <v:stroke dashstyle="3 1"/>
              </v:line>
            </w:pict>
          </mc:Fallback>
        </mc:AlternateContent>
      </w: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28242DDE" wp14:editId="0F006954">
                <wp:simplePos x="0" y="0"/>
                <wp:positionH relativeFrom="column">
                  <wp:posOffset>6301740</wp:posOffset>
                </wp:positionH>
                <wp:positionV relativeFrom="paragraph">
                  <wp:posOffset>50800</wp:posOffset>
                </wp:positionV>
                <wp:extent cx="152400" cy="152400"/>
                <wp:effectExtent l="0" t="0" r="19050" b="19050"/>
                <wp:wrapNone/>
                <wp:docPr id="375" name="Oval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9A2B4D" w14:textId="77777777" w:rsidR="0026484F" w:rsidRDefault="0026484F" w:rsidP="00051FCD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242DDE" id="Oval 375" o:spid="_x0000_s1057" style="position:absolute;left:0;text-align:left;margin-left:496.2pt;margin-top:4pt;width:12pt;height:12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" fillcolor="#4f81bd" strokecolor="#385d8a" strokeweight="2pt">
                <v:textbox>
                  <w:txbxContent>
                    <w:p w14:paraId="179A2B4D" w14:textId="77777777" w:rsidR="0026484F" w:rsidRDefault="0026484F" w:rsidP="00051FCD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051FCD" w:rsidRPr="009B6049">
        <w:rPr>
          <w:noProof/>
          <w:lang w:val="en-US" w:eastAsia="de-DE"/>
        </w:rPr>
        <w:t xml:space="preserve">Review </w:t>
      </w:r>
      <w:r w:rsidR="00007513" w:rsidRPr="009B6049">
        <w:rPr>
          <w:noProof/>
          <w:lang w:val="en-US" w:eastAsia="de-DE"/>
        </w:rPr>
        <w:t>IALA radiobeacon DGNSS guidance, including coverage</w:t>
      </w:r>
    </w:p>
    <w:p w14:paraId="2B21BAEB" w14:textId="77777777" w:rsidR="009C181E" w:rsidRPr="009B6049" w:rsidRDefault="00B80FA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1DD58087" wp14:editId="22B079AF">
                <wp:simplePos x="0" y="0"/>
                <wp:positionH relativeFrom="column">
                  <wp:posOffset>7927340</wp:posOffset>
                </wp:positionH>
                <wp:positionV relativeFrom="paragraph">
                  <wp:posOffset>38100</wp:posOffset>
                </wp:positionV>
                <wp:extent cx="152400" cy="152400"/>
                <wp:effectExtent l="0" t="0" r="1905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DB61790" w14:textId="77777777" w:rsidR="0026484F" w:rsidRDefault="0026484F" w:rsidP="009C181E">
                            <w:pPr>
                              <w:jc w:val="center"/>
                            </w:pPr>
                            <w: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D58087" id="Oval 6" o:spid="_x0000_s1058" style="position:absolute;left:0;text-align:left;margin-left:624.2pt;margin-top:3pt;width:12pt;height:12pt;z-index:25199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" fillcolor="#8064a2" strokecolor="#5c4776" strokeweight="2pt">
                <v:textbox>
                  <w:txbxContent>
                    <w:p w14:paraId="7DB61790" w14:textId="77777777" w:rsidR="0026484F" w:rsidRDefault="0026484F" w:rsidP="009C181E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673902B7" wp14:editId="112A2603">
                <wp:simplePos x="0" y="0"/>
                <wp:positionH relativeFrom="column">
                  <wp:posOffset>4441371</wp:posOffset>
                </wp:positionH>
                <wp:positionV relativeFrom="paragraph">
                  <wp:posOffset>126980</wp:posOffset>
                </wp:positionV>
                <wp:extent cx="3421008" cy="0"/>
                <wp:effectExtent l="0" t="0" r="825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100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9BC535" id="Straight Connector 5" o:spid="_x0000_s1026" style="position:absolute;z-index:25198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9.7pt,10pt" to="619.0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" strokecolor="#8064a2">
                <v:stroke dashstyle="3 1"/>
              </v:line>
            </w:pict>
          </mc:Fallback>
        </mc:AlternateContent>
      </w:r>
      <w:r w:rsidR="009C181E" w:rsidRPr="009B6049">
        <w:rPr>
          <w:noProof/>
          <w:lang w:val="en-US" w:eastAsia="de-DE"/>
        </w:rPr>
        <w:t>Develop guidance on the Ran</w:t>
      </w:r>
      <w:r w:rsidR="00007513" w:rsidRPr="009B6049">
        <w:rPr>
          <w:noProof/>
          <w:lang w:val="en-US" w:eastAsia="de-DE"/>
        </w:rPr>
        <w:t>g</w:t>
      </w:r>
      <w:r w:rsidR="009C181E" w:rsidRPr="009B6049">
        <w:rPr>
          <w:noProof/>
          <w:lang w:val="en-US" w:eastAsia="de-DE"/>
        </w:rPr>
        <w:t>ing (or R</w:t>
      </w:r>
      <w:r w:rsidR="00007513" w:rsidRPr="009B6049">
        <w:rPr>
          <w:noProof/>
          <w:lang w:val="en-US" w:eastAsia="de-DE"/>
        </w:rPr>
        <w:t>-</w:t>
      </w:r>
      <w:r w:rsidR="009C181E" w:rsidRPr="009B6049">
        <w:rPr>
          <w:noProof/>
          <w:lang w:val="en-US" w:eastAsia="de-DE"/>
        </w:rPr>
        <w:t>) Mode of operation</w:t>
      </w:r>
    </w:p>
    <w:p w14:paraId="480C919A" w14:textId="77777777" w:rsidR="00007513" w:rsidRPr="009B6049" w:rsidRDefault="00B80FA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w:lastRenderedPageBreak/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1900FA6A" wp14:editId="55936642">
                <wp:simplePos x="0" y="0"/>
                <wp:positionH relativeFrom="column">
                  <wp:posOffset>7120890</wp:posOffset>
                </wp:positionH>
                <wp:positionV relativeFrom="paragraph">
                  <wp:posOffset>20955</wp:posOffset>
                </wp:positionV>
                <wp:extent cx="152400" cy="152400"/>
                <wp:effectExtent l="0" t="0" r="19050" b="19050"/>
                <wp:wrapNone/>
                <wp:docPr id="331" name="Oval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9BBB59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3B5770B" w14:textId="77777777" w:rsidR="0026484F" w:rsidRDefault="0026484F" w:rsidP="00007513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900FA6A" id="Oval 331" o:spid="_x0000_s1059" style="position:absolute;left:0;text-align:left;margin-left:560.7pt;margin-top:1.65pt;width:12pt;height:12pt;z-index:25210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" fillcolor="#9bbb59" strokecolor="#71893f" strokeweight="2pt">
                <v:textbox>
                  <w:txbxContent>
                    <w:p w14:paraId="63B5770B" w14:textId="77777777" w:rsidR="0026484F" w:rsidRDefault="0026484F" w:rsidP="00007513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007513"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12C6E332" wp14:editId="7306BA3F">
                <wp:simplePos x="0" y="0"/>
                <wp:positionH relativeFrom="column">
                  <wp:posOffset>3474014</wp:posOffset>
                </wp:positionH>
                <wp:positionV relativeFrom="paragraph">
                  <wp:posOffset>116230</wp:posOffset>
                </wp:positionV>
                <wp:extent cx="3568415" cy="0"/>
                <wp:effectExtent l="0" t="0" r="13335" b="19050"/>
                <wp:wrapNone/>
                <wp:docPr id="330" name="Straight Connector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84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BBB59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B99751" id="Straight Connector 330" o:spid="_x0000_s1026" style="position:absolute;z-index:252101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3.55pt,9.15pt" to="554.5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" strokecolor="#9bbb59">
                <v:stroke dashstyle="3 1"/>
              </v:line>
            </w:pict>
          </mc:Fallback>
        </mc:AlternateContent>
      </w:r>
      <w:r w:rsidR="00007513" w:rsidRPr="009B6049">
        <w:rPr>
          <w:noProof/>
          <w:lang w:val="en-US" w:eastAsia="de-DE"/>
        </w:rPr>
        <w:t>Develop guidance on maritime use of SBAS</w:t>
      </w:r>
    </w:p>
    <w:p w14:paraId="253A9EAF" w14:textId="77777777" w:rsidR="00007513" w:rsidRPr="009B6049" w:rsidRDefault="00B80FA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6423EEDB" wp14:editId="518F3E05">
                <wp:simplePos x="0" y="0"/>
                <wp:positionH relativeFrom="column">
                  <wp:posOffset>2653030</wp:posOffset>
                </wp:positionH>
                <wp:positionV relativeFrom="paragraph">
                  <wp:posOffset>126365</wp:posOffset>
                </wp:positionV>
                <wp:extent cx="3575050" cy="0"/>
                <wp:effectExtent l="0" t="0" r="6350" b="19050"/>
                <wp:wrapNone/>
                <wp:docPr id="308" name="Straight Connector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5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54687D" id="Straight Connector 308" o:spid="_x0000_s1026" style="position:absolute;z-index:252099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8.9pt,9.95pt" to="490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" strokecolor="#4f81bd">
                <v:stroke dashstyle="3 1"/>
              </v:line>
            </w:pict>
          </mc:Fallback>
        </mc:AlternateContent>
      </w: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7F4B2652" wp14:editId="010A1632">
                <wp:simplePos x="0" y="0"/>
                <wp:positionH relativeFrom="column">
                  <wp:posOffset>6296025</wp:posOffset>
                </wp:positionH>
                <wp:positionV relativeFrom="paragraph">
                  <wp:posOffset>39370</wp:posOffset>
                </wp:positionV>
                <wp:extent cx="152400" cy="152400"/>
                <wp:effectExtent l="0" t="0" r="19050" b="19050"/>
                <wp:wrapNone/>
                <wp:docPr id="311" name="Oval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60462D9" w14:textId="77777777" w:rsidR="0026484F" w:rsidRDefault="0026484F" w:rsidP="00007513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4B2652" id="Oval 311" o:spid="_x0000_s1060" style="position:absolute;left:0;text-align:left;margin-left:495.75pt;margin-top:3.1pt;width:12pt;height:12pt;z-index:25210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" fillcolor="#4f81bd" strokecolor="#385d8a" strokeweight="2pt">
                <v:textbox>
                  <w:txbxContent>
                    <w:p w14:paraId="260462D9" w14:textId="77777777" w:rsidR="0026484F" w:rsidRDefault="0026484F" w:rsidP="00007513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007513" w:rsidRPr="009B6049">
        <w:rPr>
          <w:noProof/>
          <w:lang w:val="en-US" w:eastAsia="de-DE"/>
        </w:rPr>
        <w:t xml:space="preserve">Develop guidance on eLORAN </w:t>
      </w:r>
    </w:p>
    <w:p w14:paraId="54E65BF7" w14:textId="77777777" w:rsidR="00A9764A" w:rsidRPr="009B6049" w:rsidRDefault="00A9764A" w:rsidP="009B6049">
      <w:pPr>
        <w:pStyle w:val="ListParagraph"/>
        <w:numPr>
          <w:ilvl w:val="0"/>
          <w:numId w:val="8"/>
        </w:numPr>
        <w:spacing w:after="0" w:line="360" w:lineRule="auto"/>
        <w:ind w:right="6305"/>
        <w:rPr>
          <w:b/>
          <w:sz w:val="20"/>
          <w:szCs w:val="20"/>
        </w:rPr>
      </w:pPr>
      <w:r w:rsidRPr="009B6049">
        <w:rPr>
          <w:b/>
          <w:sz w:val="20"/>
          <w:szCs w:val="20"/>
        </w:rPr>
        <w:t>Testbeds</w:t>
      </w:r>
    </w:p>
    <w:p w14:paraId="2462FC02" w14:textId="77777777" w:rsidR="00A9764A" w:rsidRPr="009B6049" w:rsidRDefault="00B80FA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7B02401F" wp14:editId="2062DBCD">
                <wp:simplePos x="0" y="0"/>
                <wp:positionH relativeFrom="column">
                  <wp:posOffset>4612640</wp:posOffset>
                </wp:positionH>
                <wp:positionV relativeFrom="paragraph">
                  <wp:posOffset>120015</wp:posOffset>
                </wp:positionV>
                <wp:extent cx="1615440" cy="0"/>
                <wp:effectExtent l="0" t="0" r="22860" b="19050"/>
                <wp:wrapNone/>
                <wp:docPr id="412" name="Straight Connector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54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5521BC" id="Straight Connector 323" o:spid="_x0000_s1026" style="position:absolute;z-index:252071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3.2pt,9.45pt" to="490.4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" strokecolor="#4f81bd [3204]">
                <v:stroke dashstyle="3 1"/>
              </v:line>
            </w:pict>
          </mc:Fallback>
        </mc:AlternateContent>
      </w:r>
      <w:r w:rsidRPr="009B6049">
        <w:rPr>
          <w:b/>
          <w:noProof/>
          <w:sz w:val="20"/>
          <w:szCs w:val="20"/>
          <w:lang w:val="fi-FI" w:eastAsia="ja-JP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0B971421" wp14:editId="3DEBE27F">
                <wp:simplePos x="0" y="0"/>
                <wp:positionH relativeFrom="column">
                  <wp:posOffset>6296025</wp:posOffset>
                </wp:positionH>
                <wp:positionV relativeFrom="paragraph">
                  <wp:posOffset>38657</wp:posOffset>
                </wp:positionV>
                <wp:extent cx="152400" cy="152400"/>
                <wp:effectExtent l="0" t="0" r="19050" b="19050"/>
                <wp:wrapNone/>
                <wp:docPr id="411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A4C910F" w14:textId="77777777" w:rsidR="0026484F" w:rsidRDefault="0026484F" w:rsidP="00A9764A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B971421" id="Oval 15" o:spid="_x0000_s1061" style="position:absolute;left:0;text-align:left;margin-left:495.75pt;margin-top:3.05pt;width:12pt;height:12pt;z-index:25207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" fillcolor="#4f81bd" strokecolor="#385d8a" strokeweight="2pt">
                <v:textbox>
                  <w:txbxContent>
                    <w:p w14:paraId="6A4C910F" w14:textId="77777777" w:rsidR="0026484F" w:rsidRDefault="0026484F" w:rsidP="00A9764A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A9764A" w:rsidRPr="009B6049">
        <w:rPr>
          <w:noProof/>
          <w:lang w:val="en-US" w:eastAsia="de-DE"/>
        </w:rPr>
        <w:t>Revise guidance on planning testbeds and reporting of testbed results</w:t>
      </w:r>
    </w:p>
    <w:p w14:paraId="046A9413" w14:textId="77777777" w:rsidR="00A9764A" w:rsidRPr="00007513" w:rsidRDefault="00B80FA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GB" w:eastAsia="en-GB"/>
        </w:rPr>
      </w:pP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1D5CF7EF" wp14:editId="12A03E7B">
                <wp:simplePos x="0" y="0"/>
                <wp:positionH relativeFrom="column">
                  <wp:posOffset>4683760</wp:posOffset>
                </wp:positionH>
                <wp:positionV relativeFrom="paragraph">
                  <wp:posOffset>128905</wp:posOffset>
                </wp:positionV>
                <wp:extent cx="1563370" cy="0"/>
                <wp:effectExtent l="0" t="0" r="17780" b="19050"/>
                <wp:wrapNone/>
                <wp:docPr id="416" name="Straight Connector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33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AA9419" id="Straight Connector 325" o:spid="_x0000_s1026" style="position:absolute;z-index:252072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8.8pt,10.15pt" to="491.9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" strokecolor="#4f81bd [3204]">
                <v:stroke dashstyle="3 1"/>
              </v:line>
            </w:pict>
          </mc:Fallback>
        </mc:AlternateContent>
      </w:r>
      <w:r w:rsidRPr="009B6049">
        <w:rPr>
          <w:noProof/>
          <w:lang w:val="fi-FI" w:eastAsia="ja-JP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2889A012" wp14:editId="42CE8C89">
                <wp:simplePos x="0" y="0"/>
                <wp:positionH relativeFrom="column">
                  <wp:posOffset>6295390</wp:posOffset>
                </wp:positionH>
                <wp:positionV relativeFrom="paragraph">
                  <wp:posOffset>46912</wp:posOffset>
                </wp:positionV>
                <wp:extent cx="152400" cy="152400"/>
                <wp:effectExtent l="0" t="0" r="19050" b="19050"/>
                <wp:wrapNone/>
                <wp:docPr id="417" name="Oval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B6458A" w14:textId="77777777" w:rsidR="0026484F" w:rsidRDefault="0026484F" w:rsidP="00A9764A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89A012" id="Oval 326" o:spid="_x0000_s1062" style="position:absolute;left:0;text-align:left;margin-left:495.7pt;margin-top:3.7pt;width:12pt;height:12pt;z-index:25207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" fillcolor="#4f81bd [3204]" strokecolor="#243f60 [1604]" strokeweight="2pt">
                <v:textbox>
                  <w:txbxContent>
                    <w:p w14:paraId="5DB6458A" w14:textId="77777777" w:rsidR="0026484F" w:rsidRDefault="0026484F" w:rsidP="00A9764A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A9764A" w:rsidRPr="009B6049">
        <w:rPr>
          <w:noProof/>
          <w:lang w:val="en-US" w:eastAsia="de-DE"/>
        </w:rPr>
        <w:t>Establish IALA website for sharing testbed results and hosting a</w:t>
      </w:r>
      <w:r w:rsidR="00A9764A" w:rsidRPr="00007513">
        <w:rPr>
          <w:noProof/>
          <w:lang w:val="en-GB" w:eastAsia="en-GB"/>
        </w:rPr>
        <w:t xml:space="preserve"> discussion forum</w:t>
      </w:r>
    </w:p>
    <w:p w14:paraId="07BF4AFD" w14:textId="77777777" w:rsidR="00974521" w:rsidRDefault="00974521" w:rsidP="00974521">
      <w:pPr>
        <w:spacing w:after="0" w:line="360" w:lineRule="auto"/>
        <w:ind w:right="6303"/>
        <w:rPr>
          <w:sz w:val="20"/>
          <w:szCs w:val="20"/>
          <w:lang w:val="fr-FR"/>
        </w:rPr>
        <w:sectPr w:rsidR="00974521" w:rsidSect="00013C1C">
          <w:pgSz w:w="16838" w:h="11906" w:orient="landscape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14:paraId="50AC7439" w14:textId="77777777" w:rsidR="00A9764A" w:rsidRDefault="00175C60" w:rsidP="00175C60">
      <w:pPr>
        <w:pStyle w:val="Heading1"/>
        <w:rPr>
          <w:lang w:val="fr-FR"/>
        </w:rPr>
      </w:pPr>
      <w:r>
        <w:rPr>
          <w:lang w:val="fr-FR"/>
        </w:rPr>
        <w:lastRenderedPageBreak/>
        <w:t xml:space="preserve">References </w:t>
      </w:r>
    </w:p>
    <w:p w14:paraId="02F37DE9" w14:textId="77777777" w:rsidR="00591160" w:rsidRDefault="00591160" w:rsidP="00591160">
      <w:pPr>
        <w:rPr>
          <w:lang w:val="en-GB"/>
        </w:rPr>
      </w:pPr>
    </w:p>
    <w:p w14:paraId="523206E5" w14:textId="77777777" w:rsidR="00591160" w:rsidRPr="00591160" w:rsidRDefault="00591160" w:rsidP="00770AA9">
      <w:pPr>
        <w:ind w:left="709" w:hanging="709"/>
        <w:rPr>
          <w:lang w:val="en-GB"/>
        </w:rPr>
      </w:pPr>
      <w:r>
        <w:rPr>
          <w:lang w:val="en-GB"/>
        </w:rPr>
        <w:t xml:space="preserve">[1] </w:t>
      </w:r>
      <w:r>
        <w:rPr>
          <w:lang w:val="en-GB"/>
        </w:rPr>
        <w:tab/>
      </w:r>
      <w:r w:rsidR="00102ECF">
        <w:t xml:space="preserve">The Secretary-General of IMO, Mr Koji Sekimizu. </w:t>
      </w:r>
      <w:r w:rsidR="00061300">
        <w:rPr>
          <w:i/>
          <w:iCs/>
        </w:rPr>
        <w:t>A Concept of a Sustaina</w:t>
      </w:r>
      <w:r w:rsidR="00102ECF">
        <w:rPr>
          <w:i/>
          <w:iCs/>
        </w:rPr>
        <w:t xml:space="preserve">ble Maritime Transportation System. </w:t>
      </w:r>
      <w:r w:rsidR="00102ECF">
        <w:t>(Sustainable Development: IMO’s Contribution beyond Rio+20). September 2013 (World Maritime Day).</w:t>
      </w:r>
    </w:p>
    <w:p w14:paraId="643F6252" w14:textId="77777777" w:rsidR="00591160" w:rsidRPr="00591160" w:rsidRDefault="00591160" w:rsidP="00102ECF">
      <w:pPr>
        <w:ind w:left="709" w:hanging="709"/>
        <w:rPr>
          <w:lang w:val="en-GB"/>
        </w:rPr>
      </w:pPr>
      <w:r>
        <w:rPr>
          <w:lang w:val="en-GB"/>
        </w:rPr>
        <w:t>[2]</w:t>
      </w:r>
      <w:r>
        <w:rPr>
          <w:lang w:val="en-GB"/>
        </w:rPr>
        <w:tab/>
      </w:r>
      <w:r w:rsidR="00102ECF">
        <w:rPr>
          <w:lang w:val="en-GB"/>
        </w:rPr>
        <w:t xml:space="preserve">IMO. </w:t>
      </w:r>
      <w:r w:rsidR="00102ECF" w:rsidRPr="00102ECF">
        <w:rPr>
          <w:lang w:val="en-GB"/>
        </w:rPr>
        <w:t>‘Strategy for the Development and Implementatio</w:t>
      </w:r>
      <w:r w:rsidR="00102ECF">
        <w:rPr>
          <w:lang w:val="en-GB"/>
        </w:rPr>
        <w:t>n of e-Navigation.’ In: IMO M</w:t>
      </w:r>
      <w:r w:rsidR="00102ECF" w:rsidRPr="00102ECF">
        <w:rPr>
          <w:lang w:val="en-GB"/>
        </w:rPr>
        <w:t xml:space="preserve">aritime Safety Committee. </w:t>
      </w:r>
      <w:r w:rsidR="00102ECF" w:rsidRPr="00102ECF">
        <w:rPr>
          <w:i/>
          <w:lang w:val="en-GB"/>
        </w:rPr>
        <w:t>Report of the Maritime Safety Committee on its 85th Session.</w:t>
      </w:r>
      <w:r w:rsidR="00102ECF" w:rsidRPr="00102ECF">
        <w:rPr>
          <w:lang w:val="en-GB"/>
        </w:rPr>
        <w:t xml:space="preserve"> MSC 85/26/Add.1, Annex 20, 6 January 2009.</w:t>
      </w:r>
    </w:p>
    <w:p w14:paraId="6EABE08B" w14:textId="77777777" w:rsidR="00591160" w:rsidRPr="00591160" w:rsidRDefault="00591160" w:rsidP="00770AA9">
      <w:pPr>
        <w:ind w:left="709" w:hanging="709"/>
        <w:rPr>
          <w:lang w:val="en-GB"/>
        </w:rPr>
      </w:pPr>
      <w:r>
        <w:rPr>
          <w:lang w:val="en-GB"/>
        </w:rPr>
        <w:t>[3]</w:t>
      </w:r>
      <w:r>
        <w:rPr>
          <w:lang w:val="en-GB"/>
        </w:rPr>
        <w:tab/>
      </w:r>
      <w:r w:rsidR="00102ECF">
        <w:rPr>
          <w:lang w:val="en-GB"/>
        </w:rPr>
        <w:t xml:space="preserve">IMO. </w:t>
      </w:r>
      <w:r w:rsidR="00102ECF">
        <w:t xml:space="preserve">‘Draft IMO e-Navigation Strategy Implementation Plan (SIP).’ In: IMO Sub-Committee on Navigation, Communication and Search and Rescue. </w:t>
      </w:r>
      <w:r w:rsidR="00102ECF">
        <w:rPr>
          <w:i/>
          <w:iCs/>
        </w:rPr>
        <w:t xml:space="preserve">Report to the Maritime Safety Committee. </w:t>
      </w:r>
      <w:r w:rsidR="00102ECF">
        <w:t>NCSR 1/28, Annex 7. 16 July 2014. Adopted by IMO MSC 94, 17-21 November 2014.</w:t>
      </w:r>
    </w:p>
    <w:p w14:paraId="52D21EE5" w14:textId="77777777" w:rsidR="00591160" w:rsidRPr="00591160" w:rsidRDefault="00591160" w:rsidP="00770AA9">
      <w:pPr>
        <w:ind w:left="709" w:hanging="709"/>
        <w:rPr>
          <w:lang w:val="en-GB"/>
        </w:rPr>
      </w:pPr>
      <w:r>
        <w:rPr>
          <w:lang w:val="en-GB"/>
        </w:rPr>
        <w:t>[4]</w:t>
      </w:r>
      <w:r>
        <w:rPr>
          <w:lang w:val="en-GB"/>
        </w:rPr>
        <w:tab/>
      </w:r>
      <w:r w:rsidR="0026484F">
        <w:rPr>
          <w:lang w:val="en-GB"/>
        </w:rPr>
        <w:t>IMO. ‘</w:t>
      </w:r>
      <w:r w:rsidR="0026484F" w:rsidRPr="0026484F">
        <w:rPr>
          <w:lang w:val="en-GB"/>
        </w:rPr>
        <w:t xml:space="preserve">Development and implementation of e-navigation.’ In: IMO Maritime Safety Committee. </w:t>
      </w:r>
      <w:r w:rsidR="0026484F" w:rsidRPr="0026484F">
        <w:rPr>
          <w:i/>
          <w:lang w:val="en-GB"/>
        </w:rPr>
        <w:t xml:space="preserve">Report of the Maritime Safety Committee on its </w:t>
      </w:r>
      <w:r w:rsidR="0026484F">
        <w:rPr>
          <w:i/>
          <w:lang w:val="en-GB"/>
        </w:rPr>
        <w:t>Ninety-fifth</w:t>
      </w:r>
      <w:r w:rsidR="0026484F" w:rsidRPr="0026484F">
        <w:rPr>
          <w:i/>
          <w:lang w:val="en-GB"/>
        </w:rPr>
        <w:t xml:space="preserve"> Session.</w:t>
      </w:r>
      <w:r w:rsidR="0026484F" w:rsidRPr="0026484F">
        <w:rPr>
          <w:lang w:val="en-GB"/>
        </w:rPr>
        <w:t xml:space="preserve"> MSC95/22, para 19.12</w:t>
      </w:r>
      <w:r w:rsidR="0026484F">
        <w:rPr>
          <w:lang w:val="en-GB"/>
        </w:rPr>
        <w:t>. 19 June 2015.</w:t>
      </w:r>
      <w:r w:rsidR="0026484F" w:rsidRPr="0026484F">
        <w:rPr>
          <w:lang w:val="en-GB"/>
        </w:rPr>
        <w:t xml:space="preserve"> </w:t>
      </w:r>
      <w:r w:rsidR="0026484F">
        <w:rPr>
          <w:lang w:val="en-GB"/>
        </w:rPr>
        <w:t>Refers to</w:t>
      </w:r>
      <w:r w:rsidR="0026484F" w:rsidRPr="0026484F">
        <w:rPr>
          <w:lang w:val="en-GB"/>
        </w:rPr>
        <w:t xml:space="preserve"> MSC95/19/8</w:t>
      </w:r>
      <w:r w:rsidR="0026484F">
        <w:rPr>
          <w:lang w:val="en-GB"/>
        </w:rPr>
        <w:t>, as applicable</w:t>
      </w:r>
      <w:r w:rsidR="0026484F" w:rsidRPr="0026484F">
        <w:rPr>
          <w:lang w:val="en-GB"/>
        </w:rPr>
        <w:t xml:space="preserve">. </w:t>
      </w:r>
    </w:p>
    <w:p w14:paraId="61F80E55" w14:textId="77777777" w:rsidR="00175C60" w:rsidRDefault="00591160" w:rsidP="00216DD3">
      <w:pPr>
        <w:ind w:left="709" w:hanging="709"/>
        <w:rPr>
          <w:lang w:val="en-GB"/>
        </w:rPr>
      </w:pPr>
      <w:r w:rsidRPr="00216DD3">
        <w:rPr>
          <w:lang w:val="en-GB"/>
        </w:rPr>
        <w:t>[5]</w:t>
      </w:r>
      <w:r w:rsidRPr="00216DD3">
        <w:rPr>
          <w:lang w:val="en-GB"/>
        </w:rPr>
        <w:tab/>
      </w:r>
      <w:r w:rsidR="00216DD3" w:rsidRPr="00216DD3">
        <w:rPr>
          <w:lang w:val="en-GB"/>
        </w:rPr>
        <w:t xml:space="preserve">IHO. </w:t>
      </w:r>
      <w:r w:rsidR="00216DD3" w:rsidRPr="00216DD3">
        <w:rPr>
          <w:i/>
          <w:lang w:val="en-GB"/>
        </w:rPr>
        <w:t>S-100 – Universal Hydrographic Data Model.</w:t>
      </w:r>
      <w:r w:rsidR="00216DD3" w:rsidRPr="00216DD3">
        <w:rPr>
          <w:lang w:val="en-GB"/>
        </w:rPr>
        <w:t xml:space="preserve"> First released January 2010, as amended.</w:t>
      </w:r>
      <w:r w:rsidRPr="00216DD3">
        <w:rPr>
          <w:lang w:val="en-GB"/>
        </w:rPr>
        <w:t xml:space="preserve"> </w:t>
      </w:r>
    </w:p>
    <w:p w14:paraId="044AB63D" w14:textId="77777777" w:rsidR="00670915" w:rsidRDefault="00591160" w:rsidP="00102ECF">
      <w:pPr>
        <w:ind w:left="709" w:hanging="709"/>
        <w:rPr>
          <w:lang w:val="en-GB"/>
        </w:rPr>
      </w:pPr>
      <w:r w:rsidRPr="00591160">
        <w:rPr>
          <w:lang w:val="en-GB"/>
        </w:rPr>
        <w:t>[6]</w:t>
      </w:r>
      <w:r w:rsidRPr="00591160">
        <w:rPr>
          <w:lang w:val="en-GB"/>
        </w:rPr>
        <w:tab/>
      </w:r>
      <w:r w:rsidR="00102ECF">
        <w:rPr>
          <w:lang w:val="en-GB"/>
        </w:rPr>
        <w:t xml:space="preserve">IALA. </w:t>
      </w:r>
      <w:r w:rsidR="00670915" w:rsidRPr="00102ECF">
        <w:rPr>
          <w:i/>
          <w:lang w:val="en-GB"/>
        </w:rPr>
        <w:t>IALA Guideline 1113</w:t>
      </w:r>
      <w:r w:rsidR="00102ECF" w:rsidRPr="00102ECF">
        <w:rPr>
          <w:i/>
          <w:lang w:val="en-GB"/>
        </w:rPr>
        <w:t xml:space="preserve"> on Design and Implementation Principles for Harmonised System Architectures of Shore-based Infrastructure;</w:t>
      </w:r>
      <w:r w:rsidR="00102ECF">
        <w:rPr>
          <w:lang w:val="en-GB"/>
        </w:rPr>
        <w:t xml:space="preserve"> Ed. 1; May 2015</w:t>
      </w:r>
    </w:p>
    <w:p w14:paraId="413DF017" w14:textId="77777777" w:rsidR="00591160" w:rsidRPr="00770AA9" w:rsidRDefault="00670915" w:rsidP="00102ECF">
      <w:pPr>
        <w:ind w:left="709" w:hanging="709"/>
        <w:rPr>
          <w:lang w:val="en-GB"/>
        </w:rPr>
      </w:pPr>
      <w:r w:rsidRPr="00102ECF">
        <w:rPr>
          <w:lang w:val="en-GB"/>
        </w:rPr>
        <w:t>[7]</w:t>
      </w:r>
      <w:r w:rsidRPr="00102ECF">
        <w:rPr>
          <w:lang w:val="en-GB"/>
        </w:rPr>
        <w:tab/>
      </w:r>
      <w:r w:rsidR="00102ECF">
        <w:rPr>
          <w:lang w:val="en-GB"/>
        </w:rPr>
        <w:t xml:space="preserve">ACCSEAS Project. </w:t>
      </w:r>
      <w:r w:rsidR="00591160" w:rsidRPr="00102ECF">
        <w:rPr>
          <w:i/>
          <w:lang w:val="en-GB"/>
        </w:rPr>
        <w:t>A</w:t>
      </w:r>
      <w:r w:rsidR="006F16CB" w:rsidRPr="00102ECF">
        <w:rPr>
          <w:i/>
          <w:lang w:val="en-GB"/>
        </w:rPr>
        <w:t>CCSEAS e-Navigation</w:t>
      </w:r>
      <w:r w:rsidR="00591160" w:rsidRPr="00102ECF">
        <w:rPr>
          <w:i/>
          <w:lang w:val="en-GB"/>
        </w:rPr>
        <w:t xml:space="preserve"> </w:t>
      </w:r>
      <w:r w:rsidR="006F16CB" w:rsidRPr="00102ECF">
        <w:rPr>
          <w:i/>
          <w:lang w:val="en-GB"/>
        </w:rPr>
        <w:t>A</w:t>
      </w:r>
      <w:r w:rsidR="00591160" w:rsidRPr="00102ECF">
        <w:rPr>
          <w:i/>
          <w:lang w:val="en-GB"/>
        </w:rPr>
        <w:t xml:space="preserve">rchitecture </w:t>
      </w:r>
      <w:r w:rsidR="006F16CB" w:rsidRPr="00102ECF">
        <w:rPr>
          <w:i/>
          <w:lang w:val="en-GB"/>
        </w:rPr>
        <w:t>Report;</w:t>
      </w:r>
      <w:r w:rsidR="006F16CB" w:rsidRPr="00102ECF">
        <w:rPr>
          <w:lang w:val="en-GB"/>
        </w:rPr>
        <w:t xml:space="preserve"> May 2015; also submitted to IALA Committees</w:t>
      </w:r>
      <w:r w:rsidR="00102ECF" w:rsidRPr="00102ECF">
        <w:rPr>
          <w:lang w:val="en-GB"/>
        </w:rPr>
        <w:t>, e.g. as</w:t>
      </w:r>
      <w:r w:rsidR="006F16CB" w:rsidRPr="00102ECF">
        <w:rPr>
          <w:lang w:val="en-GB"/>
        </w:rPr>
        <w:t xml:space="preserve"> </w:t>
      </w:r>
      <w:r w:rsidR="00591160" w:rsidRPr="00102ECF">
        <w:rPr>
          <w:lang w:val="en-GB"/>
        </w:rPr>
        <w:t>ENAV18</w:t>
      </w:r>
      <w:r w:rsidR="006F16CB" w:rsidRPr="00102ECF">
        <w:rPr>
          <w:lang w:val="en-GB"/>
        </w:rPr>
        <w:t>-</w:t>
      </w:r>
      <w:r w:rsidR="00591160" w:rsidRPr="00102ECF">
        <w:rPr>
          <w:lang w:val="en-GB"/>
        </w:rPr>
        <w:t>10.8.2</w:t>
      </w:r>
    </w:p>
    <w:p w14:paraId="00308976" w14:textId="77777777" w:rsidR="00175C60" w:rsidRPr="006F16CB" w:rsidRDefault="00175C60" w:rsidP="006F16CB">
      <w:pPr>
        <w:ind w:left="709" w:hanging="709"/>
        <w:rPr>
          <w:lang w:val="en-GB"/>
        </w:rPr>
      </w:pPr>
      <w:r w:rsidRPr="006F16CB">
        <w:rPr>
          <w:lang w:val="en-GB"/>
        </w:rPr>
        <w:t>[</w:t>
      </w:r>
      <w:r w:rsidR="00670915" w:rsidRPr="006F16CB">
        <w:rPr>
          <w:lang w:val="en-GB"/>
        </w:rPr>
        <w:t>8</w:t>
      </w:r>
      <w:r w:rsidRPr="006F16CB">
        <w:rPr>
          <w:lang w:val="en-GB"/>
        </w:rPr>
        <w:t>]</w:t>
      </w:r>
      <w:r w:rsidR="00670915" w:rsidRPr="006F16CB">
        <w:rPr>
          <w:lang w:val="en-GB"/>
        </w:rPr>
        <w:tab/>
      </w:r>
      <w:r w:rsidR="00102ECF">
        <w:rPr>
          <w:lang w:val="en-GB"/>
        </w:rPr>
        <w:t xml:space="preserve">IALA. </w:t>
      </w:r>
      <w:r w:rsidR="00670915" w:rsidRPr="00102ECF">
        <w:rPr>
          <w:i/>
          <w:lang w:val="en-GB"/>
        </w:rPr>
        <w:t>IALA Guideline 1106</w:t>
      </w:r>
      <w:r w:rsidR="006F16CB" w:rsidRPr="00102ECF">
        <w:rPr>
          <w:i/>
          <w:lang w:val="en-GB"/>
        </w:rPr>
        <w:t xml:space="preserve"> on Producing an IALA S-100 Product Specification,</w:t>
      </w:r>
      <w:r w:rsidR="006F16CB" w:rsidRPr="006F16CB">
        <w:rPr>
          <w:lang w:val="en-GB"/>
        </w:rPr>
        <w:t xml:space="preserve"> Ed. 1, December 2013</w:t>
      </w:r>
    </w:p>
    <w:p w14:paraId="611624F2" w14:textId="77777777" w:rsidR="00175C60" w:rsidRPr="00591160" w:rsidRDefault="00175C60" w:rsidP="00102ECF">
      <w:pPr>
        <w:ind w:left="709" w:hanging="709"/>
        <w:rPr>
          <w:lang w:val="en-GB"/>
        </w:rPr>
      </w:pPr>
      <w:r w:rsidRPr="00591160">
        <w:rPr>
          <w:lang w:val="en-GB"/>
        </w:rPr>
        <w:t>[</w:t>
      </w:r>
      <w:r w:rsidR="00670915">
        <w:rPr>
          <w:lang w:val="en-GB"/>
        </w:rPr>
        <w:t>9</w:t>
      </w:r>
      <w:r w:rsidRPr="00591160">
        <w:rPr>
          <w:lang w:val="en-GB"/>
        </w:rPr>
        <w:t>]</w:t>
      </w:r>
      <w:r w:rsidR="00102ECF">
        <w:rPr>
          <w:lang w:val="en-GB"/>
        </w:rPr>
        <w:tab/>
        <w:t xml:space="preserve">IALA. </w:t>
      </w:r>
      <w:r w:rsidR="00102ECF" w:rsidRPr="00102ECF">
        <w:rPr>
          <w:i/>
        </w:rPr>
        <w:t xml:space="preserve">IALA </w:t>
      </w:r>
      <w:r w:rsidR="00102ECF" w:rsidRPr="00102ECF">
        <w:rPr>
          <w:i/>
          <w:lang w:val="en-GB"/>
        </w:rPr>
        <w:t>Guideline</w:t>
      </w:r>
      <w:r w:rsidR="00102ECF" w:rsidRPr="00102ECF">
        <w:rPr>
          <w:i/>
        </w:rPr>
        <w:t xml:space="preserve"> 1114 on A Technical Specification for the Common Shore-based System Architecture (CSSA),</w:t>
      </w:r>
      <w:r w:rsidR="00102ECF">
        <w:t xml:space="preserve"> Ed. 1, May 2015</w:t>
      </w:r>
    </w:p>
    <w:p w14:paraId="299430C8" w14:textId="77777777" w:rsidR="00175C60" w:rsidRPr="00974521" w:rsidRDefault="00175C60" w:rsidP="00974521">
      <w:pPr>
        <w:spacing w:after="0" w:line="360" w:lineRule="auto"/>
        <w:ind w:right="6303"/>
        <w:rPr>
          <w:sz w:val="20"/>
          <w:szCs w:val="20"/>
          <w:lang w:val="fr-FR"/>
        </w:rPr>
      </w:pPr>
    </w:p>
    <w:sectPr w:rsidR="00175C60" w:rsidRPr="00974521" w:rsidSect="00974521"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Brödje, Anders" w:date="2016-03-15T10:30:00Z" w:initials="BA">
    <w:p w14:paraId="0EF1FF86" w14:textId="77777777" w:rsidR="0026484F" w:rsidRDefault="0026484F">
      <w:pPr>
        <w:pStyle w:val="CommentText"/>
      </w:pPr>
      <w:r>
        <w:rPr>
          <w:rStyle w:val="CommentReference"/>
        </w:rPr>
        <w:annotationRef/>
      </w:r>
    </w:p>
  </w:comment>
  <w:comment w:id="1" w:author="Antti Kukkonen" w:date="2016-03-17T10:21:00Z" w:initials="AK">
    <w:p w14:paraId="74E473C5" w14:textId="77777777" w:rsidR="00AA3D29" w:rsidRDefault="00AA3D29">
      <w:pPr>
        <w:pStyle w:val="CommentText"/>
      </w:pPr>
      <w:r>
        <w:rPr>
          <w:rStyle w:val="CommentReference"/>
        </w:rPr>
        <w:annotationRef/>
      </w:r>
      <w:r>
        <w:t>ENAV WG3: Recommend completion on 2017.</w:t>
      </w:r>
    </w:p>
  </w:comment>
  <w:comment w:id="4" w:author="Antti Kukkonen" w:date="2016-03-17T10:31:00Z" w:initials="AK">
    <w:p w14:paraId="7B3A4054" w14:textId="77777777" w:rsidR="00CF47F7" w:rsidRDefault="00CF47F7" w:rsidP="00CF47F7">
      <w:pPr>
        <w:pStyle w:val="CommentText"/>
      </w:pPr>
      <w:r>
        <w:rPr>
          <w:rStyle w:val="CommentReference"/>
        </w:rPr>
        <w:annotationRef/>
      </w:r>
      <w:r>
        <w:t>ENAV WG3: Need product specification for AIS before the product specification for ASM.</w:t>
      </w:r>
      <w:bookmarkStart w:id="5" w:name="_GoBack"/>
      <w:bookmarkEnd w:id="5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F1FF86" w15:done="0"/>
  <w15:commentEx w15:paraId="74E473C5" w15:done="0"/>
  <w15:commentEx w15:paraId="7B3A405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0181E" w14:textId="77777777" w:rsidR="00B15D0B" w:rsidRDefault="00B15D0B" w:rsidP="007F7E85">
      <w:pPr>
        <w:spacing w:after="0" w:line="240" w:lineRule="auto"/>
      </w:pPr>
      <w:r>
        <w:separator/>
      </w:r>
    </w:p>
  </w:endnote>
  <w:endnote w:type="continuationSeparator" w:id="0">
    <w:p w14:paraId="23DFAEF5" w14:textId="77777777" w:rsidR="00B15D0B" w:rsidRDefault="00B15D0B" w:rsidP="007F7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CC37B" w14:textId="77777777" w:rsidR="001A6F78" w:rsidRDefault="001A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36638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1A12A5" w14:textId="77777777" w:rsidR="0026484F" w:rsidRDefault="0026484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1FF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94A32E9" w14:textId="77777777" w:rsidR="0026484F" w:rsidRDefault="002648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BA53C" w14:textId="77777777" w:rsidR="001A6F78" w:rsidRDefault="001A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D7AA5" w14:textId="77777777" w:rsidR="00B15D0B" w:rsidRDefault="00B15D0B" w:rsidP="007F7E85">
      <w:pPr>
        <w:spacing w:after="0" w:line="240" w:lineRule="auto"/>
      </w:pPr>
      <w:r>
        <w:separator/>
      </w:r>
    </w:p>
  </w:footnote>
  <w:footnote w:type="continuationSeparator" w:id="0">
    <w:p w14:paraId="4837515F" w14:textId="77777777" w:rsidR="00B15D0B" w:rsidRDefault="00B15D0B" w:rsidP="007F7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3A1C2" w14:textId="77777777" w:rsidR="001A6F78" w:rsidRDefault="001A6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9C1837" w14:textId="77777777" w:rsidR="0026484F" w:rsidRDefault="0026484F">
    <w:pPr>
      <w:pStyle w:val="Header"/>
    </w:pPr>
    <w:r w:rsidRPr="00013C1C">
      <w:rPr>
        <w:noProof/>
        <w:lang w:val="fi-FI" w:eastAsia="ja-JP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291733A" wp14:editId="30FE58E1">
              <wp:simplePos x="0" y="0"/>
              <wp:positionH relativeFrom="column">
                <wp:posOffset>8410575</wp:posOffset>
              </wp:positionH>
              <wp:positionV relativeFrom="paragraph">
                <wp:posOffset>273050</wp:posOffset>
              </wp:positionV>
              <wp:extent cx="0" cy="6546850"/>
              <wp:effectExtent l="0" t="0" r="19050" b="2540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4685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650130B" id="Straight Connector 23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2.25pt,21.5pt" to="662.25pt,5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" strokecolor="#bfbfbf [2412]" strokeweight=".5pt"/>
          </w:pict>
        </mc:Fallback>
      </mc:AlternateContent>
    </w:r>
    <w:r w:rsidRPr="00013C1C">
      <w:rPr>
        <w:noProof/>
        <w:lang w:val="fi-FI" w:eastAsia="ja-JP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8A47D4A" wp14:editId="496759A6">
              <wp:simplePos x="0" y="0"/>
              <wp:positionH relativeFrom="column">
                <wp:posOffset>6805930</wp:posOffset>
              </wp:positionH>
              <wp:positionV relativeFrom="paragraph">
                <wp:posOffset>277495</wp:posOffset>
              </wp:positionV>
              <wp:extent cx="0" cy="6546850"/>
              <wp:effectExtent l="0" t="0" r="19050" b="25400"/>
              <wp:wrapNone/>
              <wp:docPr id="328" name="Straight Connector 3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4685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22AB7E" id="Straight Connector 328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5.9pt,21.85pt" to="535.9pt,5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" strokecolor="#bfbfbf [2412]" strokeweight=".5pt"/>
          </w:pict>
        </mc:Fallback>
      </mc:AlternateContent>
    </w:r>
    <w:r w:rsidRPr="00013C1C">
      <w:rPr>
        <w:noProof/>
        <w:lang w:val="fi-FI" w:eastAsia="ja-JP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CE70003" wp14:editId="64F82A3C">
              <wp:simplePos x="0" y="0"/>
              <wp:positionH relativeFrom="column">
                <wp:posOffset>7626350</wp:posOffset>
              </wp:positionH>
              <wp:positionV relativeFrom="paragraph">
                <wp:posOffset>271780</wp:posOffset>
              </wp:positionV>
              <wp:extent cx="0" cy="6546850"/>
              <wp:effectExtent l="0" t="0" r="19050" b="25400"/>
              <wp:wrapNone/>
              <wp:docPr id="25" name="Straight Connector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4685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CC7BE2F" id="Straight Connector 25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00.5pt,21.4pt" to="600.5pt,5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" strokecolor="#bfbfbf [2412]" strokeweight=".5pt"/>
          </w:pict>
        </mc:Fallback>
      </mc:AlternateContent>
    </w:r>
    <w:r w:rsidRPr="00013C1C">
      <w:rPr>
        <w:noProof/>
        <w:lang w:val="fi-FI" w:eastAsia="ja-JP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F793403" wp14:editId="07CD265E">
              <wp:simplePos x="0" y="0"/>
              <wp:positionH relativeFrom="column">
                <wp:posOffset>9180576</wp:posOffset>
              </wp:positionH>
              <wp:positionV relativeFrom="paragraph">
                <wp:posOffset>274625</wp:posOffset>
              </wp:positionV>
              <wp:extent cx="0" cy="6547104"/>
              <wp:effectExtent l="0" t="0" r="19050" b="2540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47104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6311C1" id="Straight Connector 9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2.9pt,21.6pt" to="722.9pt,5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" strokecolor="#bfbfbf [2412]" strokeweight=".5pt"/>
          </w:pict>
        </mc:Fallback>
      </mc:AlternateContent>
    </w:r>
    <w:r w:rsidRPr="00013C1C">
      <w:rPr>
        <w:noProof/>
        <w:lang w:val="fi-FI" w:eastAsia="ja-JP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4459E5E" wp14:editId="5DD95B28">
              <wp:simplePos x="0" y="0"/>
              <wp:positionH relativeFrom="column">
                <wp:posOffset>5972810</wp:posOffset>
              </wp:positionH>
              <wp:positionV relativeFrom="paragraph">
                <wp:posOffset>274955</wp:posOffset>
              </wp:positionV>
              <wp:extent cx="0" cy="5886450"/>
              <wp:effectExtent l="0" t="0" r="19050" b="1905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8645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43506E0" id="Straight Connector 8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0.3pt,21.65pt" to="470.3pt,4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" strokecolor="#bfbfbf [2412]" strokeweight=".5pt"/>
          </w:pict>
        </mc:Fallback>
      </mc:AlternateContent>
    </w:r>
    <w:r w:rsidRPr="00013C1C">
      <w:rPr>
        <w:noProof/>
        <w:lang w:val="fi-FI" w:eastAsia="ja-JP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68AF3A8" wp14:editId="4BB263F9">
              <wp:simplePos x="0" y="0"/>
              <wp:positionH relativeFrom="column">
                <wp:posOffset>8575675</wp:posOffset>
              </wp:positionH>
              <wp:positionV relativeFrom="paragraph">
                <wp:posOffset>8255</wp:posOffset>
              </wp:positionV>
              <wp:extent cx="571500" cy="35242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91CFF7" w14:textId="77777777" w:rsidR="0026484F" w:rsidRDefault="0026484F" w:rsidP="00013C1C">
                          <w:r>
                            <w:t>2019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8AF3A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63" type="#_x0000_t202" style="position:absolute;margin-left:675.25pt;margin-top:.65pt;width:4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" filled="f" stroked="f">
              <v:textbox>
                <w:txbxContent>
                  <w:p w14:paraId="0A91CFF7" w14:textId="77777777" w:rsidR="0026484F" w:rsidRDefault="0026484F" w:rsidP="00013C1C">
                    <w:r>
                      <w:t>2019</w:t>
                    </w:r>
                  </w:p>
                </w:txbxContent>
              </v:textbox>
            </v:shape>
          </w:pict>
        </mc:Fallback>
      </mc:AlternateContent>
    </w:r>
    <w:r w:rsidRPr="00013C1C">
      <w:rPr>
        <w:noProof/>
        <w:lang w:val="fi-FI" w:eastAsia="ja-JP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B22FAF" wp14:editId="6FDC1973">
              <wp:simplePos x="0" y="0"/>
              <wp:positionH relativeFrom="column">
                <wp:posOffset>7794625</wp:posOffset>
              </wp:positionH>
              <wp:positionV relativeFrom="paragraph">
                <wp:posOffset>8890</wp:posOffset>
              </wp:positionV>
              <wp:extent cx="571500" cy="3524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A0003" w14:textId="77777777" w:rsidR="0026484F" w:rsidRDefault="0026484F" w:rsidP="00013C1C">
                          <w:r>
                            <w:t>2018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B22FAF" id="Text Box 3" o:spid="_x0000_s1064" type="#_x0000_t202" style="position:absolute;margin-left:613.75pt;margin-top:.7pt;width:4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" filled="f" stroked="f">
              <v:textbox>
                <w:txbxContent>
                  <w:p w14:paraId="410A0003" w14:textId="77777777" w:rsidR="0026484F" w:rsidRDefault="0026484F" w:rsidP="00013C1C">
                    <w:r>
                      <w:t>2018</w:t>
                    </w:r>
                  </w:p>
                </w:txbxContent>
              </v:textbox>
            </v:shape>
          </w:pict>
        </mc:Fallback>
      </mc:AlternateContent>
    </w:r>
    <w:r w:rsidRPr="00013C1C">
      <w:rPr>
        <w:noProof/>
        <w:lang w:val="fi-FI" w:eastAsia="ja-JP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C9388D" wp14:editId="678B6917">
              <wp:simplePos x="0" y="0"/>
              <wp:positionH relativeFrom="column">
                <wp:posOffset>6975475</wp:posOffset>
              </wp:positionH>
              <wp:positionV relativeFrom="paragraph">
                <wp:posOffset>8255</wp:posOffset>
              </wp:positionV>
              <wp:extent cx="571500" cy="3524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9D1E57" w14:textId="77777777" w:rsidR="0026484F" w:rsidRDefault="0026484F" w:rsidP="00013C1C">
                          <w:r>
                            <w:t>2017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C9388D" id="Text Box 2" o:spid="_x0000_s1065" type="#_x0000_t202" style="position:absolute;margin-left:549.25pt;margin-top:.65pt;width:4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" filled="f" stroked="f">
              <v:textbox>
                <w:txbxContent>
                  <w:p w14:paraId="5A9D1E57" w14:textId="77777777" w:rsidR="0026484F" w:rsidRDefault="0026484F" w:rsidP="00013C1C">
                    <w:r>
                      <w:t>2017</w:t>
                    </w:r>
                  </w:p>
                </w:txbxContent>
              </v:textbox>
            </v:shape>
          </w:pict>
        </mc:Fallback>
      </mc:AlternateContent>
    </w:r>
    <w:r w:rsidRPr="00013C1C">
      <w:rPr>
        <w:noProof/>
        <w:lang w:val="fi-FI" w:eastAsia="ja-JP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4B7876" wp14:editId="6C59304A">
              <wp:simplePos x="0" y="0"/>
              <wp:positionH relativeFrom="column">
                <wp:posOffset>6137275</wp:posOffset>
              </wp:positionH>
              <wp:positionV relativeFrom="paragraph">
                <wp:posOffset>8890</wp:posOffset>
              </wp:positionV>
              <wp:extent cx="571500" cy="35242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EA284" w14:textId="77777777" w:rsidR="0026484F" w:rsidRDefault="0026484F" w:rsidP="00013C1C">
                          <w:r>
                            <w:t>2016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4B7876" id="_x0000_s1066" type="#_x0000_t202" style="position:absolute;margin-left:483.25pt;margin-top:.7pt;width:4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" filled="f" stroked="f">
              <v:textbox>
                <w:txbxContent>
                  <w:p w14:paraId="528EA284" w14:textId="77777777" w:rsidR="0026484F" w:rsidRDefault="0026484F" w:rsidP="00013C1C">
                    <w:r>
                      <w:t>2016</w:t>
                    </w:r>
                  </w:p>
                </w:txbxContent>
              </v:textbox>
            </v:shape>
          </w:pict>
        </mc:Fallback>
      </mc:AlternateContent>
    </w:r>
    <w:r w:rsidRPr="00013C1C">
      <w:rPr>
        <w:noProof/>
        <w:lang w:val="fi-FI" w:eastAsia="ja-JP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E7687" wp14:editId="3E35E565">
              <wp:simplePos x="0" y="0"/>
              <wp:positionH relativeFrom="column">
                <wp:posOffset>-272059</wp:posOffset>
              </wp:positionH>
              <wp:positionV relativeFrom="paragraph">
                <wp:posOffset>276707</wp:posOffset>
              </wp:positionV>
              <wp:extent cx="9458325" cy="0"/>
              <wp:effectExtent l="0" t="0" r="952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458325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DBAC3E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1.4pt,21.8pt" to="723.3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" strokecolor="#bfbfbf [2412]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E1BF2" w14:textId="77777777" w:rsidR="001A6F78" w:rsidRDefault="001A6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D3090"/>
    <w:multiLevelType w:val="multilevel"/>
    <w:tmpl w:val="7F2C1C52"/>
    <w:lvl w:ilvl="0">
      <w:start w:val="1"/>
      <w:numFmt w:val="decimal"/>
      <w:lvlText w:val="%1"/>
      <w:lvlJc w:val="left"/>
      <w:pPr>
        <w:ind w:left="75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50" w:hanging="39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3196004"/>
    <w:multiLevelType w:val="hybridMultilevel"/>
    <w:tmpl w:val="572EFD6C"/>
    <w:lvl w:ilvl="0" w:tplc="CFE418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044428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9C676F7"/>
    <w:multiLevelType w:val="hybridMultilevel"/>
    <w:tmpl w:val="70748C56"/>
    <w:lvl w:ilvl="0" w:tplc="75DC071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B5535"/>
    <w:multiLevelType w:val="hybridMultilevel"/>
    <w:tmpl w:val="98707D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B7CEF"/>
    <w:multiLevelType w:val="hybridMultilevel"/>
    <w:tmpl w:val="5DA615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138D0"/>
    <w:multiLevelType w:val="hybridMultilevel"/>
    <w:tmpl w:val="841474E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33B38"/>
    <w:multiLevelType w:val="multilevel"/>
    <w:tmpl w:val="D1566080"/>
    <w:lvl w:ilvl="0">
      <w:start w:val="1"/>
      <w:numFmt w:val="decimal"/>
      <w:lvlText w:val="%1"/>
      <w:lvlJc w:val="left"/>
      <w:pPr>
        <w:ind w:left="75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50" w:hanging="39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D6D50AC"/>
    <w:multiLevelType w:val="multilevel"/>
    <w:tmpl w:val="9BF0EC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EED3A0C"/>
    <w:multiLevelType w:val="multilevel"/>
    <w:tmpl w:val="7E66931C"/>
    <w:lvl w:ilvl="0">
      <w:start w:val="1"/>
      <w:numFmt w:val="decimal"/>
      <w:lvlText w:val="%1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7850F7"/>
    <w:multiLevelType w:val="hybridMultilevel"/>
    <w:tmpl w:val="C4DEF7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8243EE"/>
    <w:multiLevelType w:val="multilevel"/>
    <w:tmpl w:val="9BF0EC72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DB8620F"/>
    <w:multiLevelType w:val="hybridMultilevel"/>
    <w:tmpl w:val="3B5497DE"/>
    <w:lvl w:ilvl="0" w:tplc="92B8481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A07DC7"/>
    <w:multiLevelType w:val="hybridMultilevel"/>
    <w:tmpl w:val="3568432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B678BB"/>
    <w:multiLevelType w:val="multilevel"/>
    <w:tmpl w:val="7F2C1C52"/>
    <w:lvl w:ilvl="0">
      <w:start w:val="1"/>
      <w:numFmt w:val="decimal"/>
      <w:lvlText w:val="%1"/>
      <w:lvlJc w:val="left"/>
      <w:pPr>
        <w:ind w:left="75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50" w:hanging="39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A4072C2"/>
    <w:multiLevelType w:val="hybridMultilevel"/>
    <w:tmpl w:val="B3CE77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695B41"/>
    <w:multiLevelType w:val="hybridMultilevel"/>
    <w:tmpl w:val="B56C9F8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E64E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15"/>
  </w:num>
  <w:num w:numId="5">
    <w:abstractNumId w:val="12"/>
  </w:num>
  <w:num w:numId="6">
    <w:abstractNumId w:val="11"/>
  </w:num>
  <w:num w:numId="7">
    <w:abstractNumId w:val="13"/>
  </w:num>
  <w:num w:numId="8">
    <w:abstractNumId w:val="14"/>
  </w:num>
  <w:num w:numId="9">
    <w:abstractNumId w:val="9"/>
  </w:num>
  <w:num w:numId="10">
    <w:abstractNumId w:val="8"/>
  </w:num>
  <w:num w:numId="11">
    <w:abstractNumId w:val="3"/>
  </w:num>
  <w:num w:numId="12">
    <w:abstractNumId w:val="17"/>
  </w:num>
  <w:num w:numId="13">
    <w:abstractNumId w:val="10"/>
  </w:num>
  <w:num w:numId="14">
    <w:abstractNumId w:val="5"/>
  </w:num>
  <w:num w:numId="15">
    <w:abstractNumId w:val="0"/>
  </w:num>
  <w:num w:numId="16">
    <w:abstractNumId w:val="7"/>
  </w:num>
  <w:num w:numId="17">
    <w:abstractNumId w:val="6"/>
  </w:num>
  <w:num w:numId="1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tti Kukkonen">
    <w15:presenceInfo w15:providerId="AD" w15:userId="S-1-5-21-3839936037-1284587532-2830980241-16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947"/>
    <w:rsid w:val="00000C96"/>
    <w:rsid w:val="00007513"/>
    <w:rsid w:val="00013C1C"/>
    <w:rsid w:val="00014011"/>
    <w:rsid w:val="00027053"/>
    <w:rsid w:val="00051FCD"/>
    <w:rsid w:val="00061300"/>
    <w:rsid w:val="00071816"/>
    <w:rsid w:val="0008379D"/>
    <w:rsid w:val="00085A5A"/>
    <w:rsid w:val="0008770D"/>
    <w:rsid w:val="000A3452"/>
    <w:rsid w:val="000B2373"/>
    <w:rsid w:val="000B4B0B"/>
    <w:rsid w:val="000C4F70"/>
    <w:rsid w:val="000D66D9"/>
    <w:rsid w:val="000F6045"/>
    <w:rsid w:val="00102ECF"/>
    <w:rsid w:val="00123947"/>
    <w:rsid w:val="00123CED"/>
    <w:rsid w:val="0013363E"/>
    <w:rsid w:val="00136C62"/>
    <w:rsid w:val="00175C60"/>
    <w:rsid w:val="001A6F78"/>
    <w:rsid w:val="00204823"/>
    <w:rsid w:val="00216DD3"/>
    <w:rsid w:val="00220B11"/>
    <w:rsid w:val="0026204E"/>
    <w:rsid w:val="0026484F"/>
    <w:rsid w:val="00280828"/>
    <w:rsid w:val="00296438"/>
    <w:rsid w:val="002B1CA2"/>
    <w:rsid w:val="002E318D"/>
    <w:rsid w:val="002F2EAC"/>
    <w:rsid w:val="003002E5"/>
    <w:rsid w:val="00357813"/>
    <w:rsid w:val="003811FE"/>
    <w:rsid w:val="00393BC4"/>
    <w:rsid w:val="003A7CF1"/>
    <w:rsid w:val="003B28E7"/>
    <w:rsid w:val="0040099E"/>
    <w:rsid w:val="00433ADC"/>
    <w:rsid w:val="004363C0"/>
    <w:rsid w:val="00441F58"/>
    <w:rsid w:val="0045191D"/>
    <w:rsid w:val="00451941"/>
    <w:rsid w:val="004527C6"/>
    <w:rsid w:val="0047010A"/>
    <w:rsid w:val="00480D90"/>
    <w:rsid w:val="004922DE"/>
    <w:rsid w:val="00496A60"/>
    <w:rsid w:val="004B622E"/>
    <w:rsid w:val="004D07C0"/>
    <w:rsid w:val="004E66ED"/>
    <w:rsid w:val="004F2D17"/>
    <w:rsid w:val="00501E32"/>
    <w:rsid w:val="005352CA"/>
    <w:rsid w:val="005821C6"/>
    <w:rsid w:val="00591160"/>
    <w:rsid w:val="005B6E55"/>
    <w:rsid w:val="005B790E"/>
    <w:rsid w:val="005C750D"/>
    <w:rsid w:val="005E21F0"/>
    <w:rsid w:val="00641BD7"/>
    <w:rsid w:val="00670915"/>
    <w:rsid w:val="00694E42"/>
    <w:rsid w:val="006F16CB"/>
    <w:rsid w:val="00700694"/>
    <w:rsid w:val="00754BA0"/>
    <w:rsid w:val="00770AA9"/>
    <w:rsid w:val="00777E56"/>
    <w:rsid w:val="007A574F"/>
    <w:rsid w:val="007C35F9"/>
    <w:rsid w:val="007F7E85"/>
    <w:rsid w:val="00803286"/>
    <w:rsid w:val="00820F57"/>
    <w:rsid w:val="008258DE"/>
    <w:rsid w:val="00834BEC"/>
    <w:rsid w:val="008463D5"/>
    <w:rsid w:val="00881E69"/>
    <w:rsid w:val="00894AB1"/>
    <w:rsid w:val="008B40E3"/>
    <w:rsid w:val="009018B6"/>
    <w:rsid w:val="009225C9"/>
    <w:rsid w:val="0092503B"/>
    <w:rsid w:val="00932C61"/>
    <w:rsid w:val="00944637"/>
    <w:rsid w:val="009638AA"/>
    <w:rsid w:val="00963DD8"/>
    <w:rsid w:val="009673A1"/>
    <w:rsid w:val="00974521"/>
    <w:rsid w:val="00987E36"/>
    <w:rsid w:val="009B6049"/>
    <w:rsid w:val="009C181E"/>
    <w:rsid w:val="00A0250E"/>
    <w:rsid w:val="00A205C7"/>
    <w:rsid w:val="00A25C20"/>
    <w:rsid w:val="00A43BF7"/>
    <w:rsid w:val="00A569EA"/>
    <w:rsid w:val="00A73474"/>
    <w:rsid w:val="00A93786"/>
    <w:rsid w:val="00A9764A"/>
    <w:rsid w:val="00AA3D29"/>
    <w:rsid w:val="00AC72EA"/>
    <w:rsid w:val="00B15D0B"/>
    <w:rsid w:val="00B80FA8"/>
    <w:rsid w:val="00B92C14"/>
    <w:rsid w:val="00C105E0"/>
    <w:rsid w:val="00C45D69"/>
    <w:rsid w:val="00CB0828"/>
    <w:rsid w:val="00CB2FF5"/>
    <w:rsid w:val="00CD414B"/>
    <w:rsid w:val="00CE2A66"/>
    <w:rsid w:val="00CF47F7"/>
    <w:rsid w:val="00D176AF"/>
    <w:rsid w:val="00D2145D"/>
    <w:rsid w:val="00D36682"/>
    <w:rsid w:val="00D61850"/>
    <w:rsid w:val="00D71FF2"/>
    <w:rsid w:val="00DB76DE"/>
    <w:rsid w:val="00DC0287"/>
    <w:rsid w:val="00DD6DA6"/>
    <w:rsid w:val="00E506EC"/>
    <w:rsid w:val="00E70109"/>
    <w:rsid w:val="00E91F76"/>
    <w:rsid w:val="00EB00C5"/>
    <w:rsid w:val="00EB77CC"/>
    <w:rsid w:val="00F27EAA"/>
    <w:rsid w:val="00F733AC"/>
    <w:rsid w:val="00FA1DAA"/>
    <w:rsid w:val="00FB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8759853"/>
  <w15:docId w15:val="{4E15A5F1-EC10-4972-A13F-C360247B5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F57"/>
  </w:style>
  <w:style w:type="paragraph" w:styleId="Heading1">
    <w:name w:val="heading 1"/>
    <w:basedOn w:val="Normal"/>
    <w:next w:val="Normal"/>
    <w:link w:val="Heading1Char"/>
    <w:qFormat/>
    <w:rsid w:val="00C45D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45D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45D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C45D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45D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C45D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45D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45D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5D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D6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45D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5D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5D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5D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5D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E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7E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E85"/>
  </w:style>
  <w:style w:type="paragraph" w:styleId="Footer">
    <w:name w:val="footer"/>
    <w:basedOn w:val="Normal"/>
    <w:link w:val="FooterChar"/>
    <w:uiPriority w:val="99"/>
    <w:unhideWhenUsed/>
    <w:rsid w:val="007F7E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E85"/>
  </w:style>
  <w:style w:type="paragraph" w:styleId="ListParagraph">
    <w:name w:val="List Paragraph"/>
    <w:basedOn w:val="Normal"/>
    <w:uiPriority w:val="34"/>
    <w:qFormat/>
    <w:rsid w:val="007F7E85"/>
    <w:pPr>
      <w:ind w:left="720"/>
      <w:contextualSpacing/>
    </w:pPr>
  </w:style>
  <w:style w:type="paragraph" w:styleId="BodyText">
    <w:name w:val="Body Text"/>
    <w:basedOn w:val="Normal"/>
    <w:link w:val="BodyTextChar"/>
    <w:qFormat/>
    <w:rsid w:val="007F7E85"/>
    <w:pPr>
      <w:spacing w:after="120" w:line="240" w:lineRule="auto"/>
      <w:jc w:val="both"/>
    </w:pPr>
    <w:rPr>
      <w:rFonts w:ascii="Arial" w:eastAsia="Calibri" w:hAnsi="Arial" w:cs="Calibri"/>
      <w:lang w:eastAsia="en-GB"/>
    </w:rPr>
  </w:style>
  <w:style w:type="character" w:customStyle="1" w:styleId="BodyTextChar">
    <w:name w:val="Body Text Char"/>
    <w:basedOn w:val="DefaultParagraphFont"/>
    <w:link w:val="BodyText"/>
    <w:rsid w:val="007F7E85"/>
    <w:rPr>
      <w:rFonts w:ascii="Arial" w:eastAsia="Calibri" w:hAnsi="Arial" w:cs="Calibri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C02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2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2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2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28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C02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EEE3A-A784-43A6-9EB8-EF8D522A0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831</Words>
  <Characters>6734</Characters>
  <Application>Microsoft Office Word</Application>
  <DocSecurity>0</DocSecurity>
  <Lines>56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AMSA</Company>
  <LinksUpToDate>false</LinksUpToDate>
  <CharactersWithSpaces>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Kimber, Scott</dc:creator>
  <cp:lastModifiedBy>Antti Kukkonen</cp:lastModifiedBy>
  <cp:revision>2</cp:revision>
  <cp:lastPrinted>2016-01-13T00:09:00Z</cp:lastPrinted>
  <dcterms:created xsi:type="dcterms:W3CDTF">2016-03-17T08:38:00Z</dcterms:created>
  <dcterms:modified xsi:type="dcterms:W3CDTF">2016-03-17T08:38:00Z</dcterms:modified>
</cp:coreProperties>
</file>